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E1E6C" w14:textId="2313DFE1" w:rsidR="000D1A21" w:rsidRPr="001602BF" w:rsidRDefault="000D1A21" w:rsidP="007F7746">
      <w:pPr>
        <w:tabs>
          <w:tab w:val="center" w:pos="4153"/>
          <w:tab w:val="right" w:pos="8306"/>
        </w:tabs>
        <w:spacing w:after="0" w:line="240" w:lineRule="auto"/>
        <w:jc w:val="center"/>
        <w:rPr>
          <w:ins w:id="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CUSC SECTION 17</w:t>
        </w:r>
      </w:ins>
    </w:p>
    <w:p w14:paraId="7BC2080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2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DBABE0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firstLine="720"/>
        <w:rPr>
          <w:ins w:id="3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4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GATED APPLICATION AND OFFER PROCESS</w:t>
        </w:r>
      </w:ins>
    </w:p>
    <w:p w14:paraId="6019B38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5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509A586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6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6E1FF13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7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  <w:ins w:id="8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  <w:u w:val="single"/>
          </w:rPr>
          <w:t>Introduction</w:t>
        </w:r>
      </w:ins>
    </w:p>
    <w:p w14:paraId="5A75247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rPr>
          <w:ins w:id="9" w:author="Lizzie Timmins (NESO)" w:date="2024-11-05T11:45:00Z"/>
          <w:rFonts w:ascii="Arial" w:eastAsia="Times New Roman" w:hAnsi="Arial" w:cs="Times New Roman"/>
          <w:b/>
          <w:bCs/>
          <w:sz w:val="24"/>
          <w:szCs w:val="24"/>
          <w:u w:val="single"/>
        </w:rPr>
      </w:pPr>
    </w:p>
    <w:p w14:paraId="5B04DBA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46B30CA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F3BAC2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47DD7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307BF6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0B477DF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50B8E7D1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0A20A6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7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4375E437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8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CC0E0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19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E7D1BF9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0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10A6F0D5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1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F71D8E4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2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7D9AA7E6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3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3128132C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4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6974591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5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F8BE7CF" w14:textId="77777777" w:rsidR="000D1A21" w:rsidRPr="001602BF" w:rsidRDefault="000D1A21" w:rsidP="000D1A21">
      <w:pPr>
        <w:pStyle w:val="ListParagraph"/>
        <w:numPr>
          <w:ilvl w:val="0"/>
          <w:numId w:val="31"/>
        </w:numPr>
        <w:spacing w:after="240" w:line="240" w:lineRule="auto"/>
        <w:jc w:val="both"/>
        <w:outlineLvl w:val="3"/>
        <w:rPr>
          <w:ins w:id="26" w:author="Lizzie Timmins (NESO)" w:date="2024-11-05T11:45:00Z"/>
          <w:rFonts w:ascii="Arial" w:hAnsi="Arial" w:cs="Arial"/>
          <w:b/>
          <w:bCs/>
          <w:vanish/>
          <w:sz w:val="24"/>
          <w:szCs w:val="24"/>
        </w:rPr>
      </w:pPr>
    </w:p>
    <w:p w14:paraId="2548B91B" w14:textId="77777777" w:rsidR="000D1A21" w:rsidRPr="001602BF" w:rsidRDefault="000D1A21" w:rsidP="000D1A21">
      <w:pPr>
        <w:pStyle w:val="ListParagraph"/>
        <w:numPr>
          <w:ilvl w:val="1"/>
          <w:numId w:val="31"/>
        </w:numPr>
        <w:spacing w:after="0" w:line="240" w:lineRule="auto"/>
        <w:ind w:left="720" w:hanging="720"/>
        <w:jc w:val="both"/>
        <w:outlineLvl w:val="3"/>
        <w:rPr>
          <w:ins w:id="27" w:author="Lizzie Timmins (NESO)" w:date="2024-11-05T11:45:00Z"/>
          <w:rFonts w:ascii="Arial" w:eastAsia="Times New Roman" w:hAnsi="Arial" w:cs="Arial"/>
          <w:sz w:val="24"/>
          <w:szCs w:val="24"/>
        </w:rPr>
      </w:pPr>
      <w:ins w:id="2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This Section explains the processes for making the applications and offers that fall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under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Application and Offer Process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1F21088" w14:textId="77777777" w:rsidR="000D1A21" w:rsidRPr="001602BF" w:rsidRDefault="000D1A21" w:rsidP="000D1A21">
      <w:pPr>
        <w:spacing w:after="240" w:line="240" w:lineRule="auto"/>
        <w:ind w:left="360"/>
        <w:jc w:val="both"/>
        <w:outlineLvl w:val="3"/>
        <w:rPr>
          <w:ins w:id="29" w:author="Lizzie Timmins (NESO)" w:date="2024-11-05T11:45:00Z"/>
          <w:rFonts w:ascii="Arial" w:eastAsia="Times New Roman" w:hAnsi="Arial" w:cs="Arial"/>
          <w:sz w:val="24"/>
          <w:szCs w:val="24"/>
        </w:rPr>
      </w:pPr>
    </w:p>
    <w:p w14:paraId="6E71156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0" w:author="Lizzie Timmins (NESO)" w:date="2024-11-05T11:45:00Z"/>
          <w:rFonts w:ascii="Arial" w:hAnsi="Arial" w:cs="Arial"/>
          <w:sz w:val="24"/>
          <w:szCs w:val="24"/>
        </w:rPr>
      </w:pPr>
      <w:ins w:id="3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first apply from 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and from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applications and offers which fall under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 can only be made in accordance with the </w:t>
        </w:r>
        <w:r w:rsidRPr="001602BF">
          <w:rPr>
            <w:rFonts w:ascii="Arial" w:eastAsia="Times New Roman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</w:p>
    <w:p w14:paraId="0350300D" w14:textId="77777777" w:rsidR="000D1A21" w:rsidRPr="001602BF" w:rsidRDefault="000D1A21" w:rsidP="000D1A21">
      <w:pPr>
        <w:pStyle w:val="ListParagraph"/>
        <w:rPr>
          <w:ins w:id="32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365005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3" w:author="Lizzie Timmins (NESO)" w:date="2024-11-05T11:45:00Z"/>
          <w:rFonts w:ascii="Arial" w:hAnsi="Arial" w:cs="Arial"/>
          <w:sz w:val="24"/>
          <w:szCs w:val="24"/>
        </w:rPr>
      </w:pPr>
      <w:ins w:id="34" w:author="Lizzie Timmins (NESO)" w:date="2024-11-05T11:45:00Z"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contains processes for applications and offers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replaces those processes where the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Applications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are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,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Acceptance</w:t>
        </w:r>
        <w:r w:rsidRPr="001602BF">
          <w:rPr>
            <w:rFonts w:ascii="Arial" w:hAnsi="Arial" w:cs="Arial"/>
            <w:sz w:val="24"/>
            <w:szCs w:val="24"/>
          </w:rPr>
          <w:t xml:space="preserve"> processes and timelines shall be replaced (as noted in the relevant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Sections) with this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and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Offer Process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36EC912C" w14:textId="77777777" w:rsidR="000D1A21" w:rsidRPr="001602BF" w:rsidRDefault="000D1A21" w:rsidP="000D1A21">
      <w:pPr>
        <w:pStyle w:val="ListParagraph"/>
        <w:rPr>
          <w:ins w:id="35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C8A116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36" w:author="Lizzie Timmins (NESO)" w:date="2024-11-05T11:45:00Z"/>
          <w:rFonts w:ascii="Arial" w:hAnsi="Arial" w:cs="Arial"/>
          <w:sz w:val="24"/>
          <w:szCs w:val="24"/>
        </w:rPr>
      </w:pPr>
      <w:ins w:id="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</w:t>
        </w:r>
        <w:r w:rsidRPr="001602BF">
          <w:rPr>
            <w:rFonts w:ascii="Arial" w:hAnsi="Arial" w:cs="Arial"/>
            <w:sz w:val="24"/>
            <w:szCs w:val="24"/>
          </w:rPr>
          <w:t xml:space="preserve">comprises of the following activities: </w:t>
        </w:r>
      </w:ins>
    </w:p>
    <w:p w14:paraId="47CACD7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38" w:author="Lizzie Timmins (NESO)" w:date="2024-11-05T11:45:00Z"/>
          <w:rFonts w:ascii="Arial" w:hAnsi="Arial" w:cs="Arial"/>
          <w:sz w:val="24"/>
          <w:szCs w:val="24"/>
        </w:rPr>
      </w:pPr>
    </w:p>
    <w:p w14:paraId="4A397D1D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39" w:author="Lizzie Timmins (NESO)" w:date="2024-11-05T11:45:00Z"/>
          <w:rFonts w:ascii="Arial" w:hAnsi="Arial" w:cs="Arial"/>
          <w:sz w:val="24"/>
          <w:szCs w:val="24"/>
        </w:rPr>
      </w:pPr>
      <w:ins w:id="4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1A81996E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1" w:author="Lizzie Timmins (NESO)" w:date="2024-11-05T11:45:00Z"/>
          <w:rFonts w:ascii="Arial" w:hAnsi="Arial" w:cs="Arial"/>
          <w:sz w:val="24"/>
          <w:szCs w:val="24"/>
        </w:rPr>
      </w:pPr>
      <w:ins w:id="4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78E7C6E8" w14:textId="77777777" w:rsidR="000D1A21" w:rsidRPr="001602BF" w:rsidRDefault="000D1A21" w:rsidP="000D1A21">
      <w:pPr>
        <w:pStyle w:val="ListParagraph"/>
        <w:numPr>
          <w:ilvl w:val="0"/>
          <w:numId w:val="25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43" w:author="Lizzie Timmins (NESO)" w:date="2024-11-05T11:45:00Z"/>
          <w:rFonts w:ascii="Arial" w:hAnsi="Arial" w:cs="Arial"/>
          <w:sz w:val="24"/>
          <w:szCs w:val="24"/>
        </w:rPr>
      </w:pPr>
      <w:ins w:id="44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Offer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6EC6AA17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45" w:author="Lizzie Timmins (NESO)" w:date="2024-11-05T11:45:00Z"/>
          <w:rFonts w:ascii="Arial" w:hAnsi="Arial" w:cs="Arial"/>
          <w:sz w:val="24"/>
          <w:szCs w:val="24"/>
        </w:rPr>
      </w:pPr>
    </w:p>
    <w:p w14:paraId="56781F4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47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hAnsi="Arial" w:cs="Arial"/>
            <w:sz w:val="24"/>
            <w:szCs w:val="24"/>
          </w:rPr>
          <w:t xml:space="preserve"> will be undertaken in accordance with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5954C86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48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499CB13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outlineLvl w:val="3"/>
        <w:rPr>
          <w:ins w:id="4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0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Applications</w:t>
        </w:r>
        <w:r w:rsidRPr="001602BF">
          <w:rPr>
            <w:rFonts w:ascii="Arial" w:hAnsi="Arial" w:cs="Arial"/>
            <w:sz w:val="24"/>
            <w:szCs w:val="24"/>
          </w:rPr>
          <w:t xml:space="preserve">   </w:t>
        </w:r>
      </w:ins>
    </w:p>
    <w:p w14:paraId="3B106AB3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5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FDA23D9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53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After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CMP434 Implementation Date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the following types of applications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and offers can only be made in accordance with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: </w:t>
        </w:r>
      </w:ins>
    </w:p>
    <w:p w14:paraId="6E9E3F54" w14:textId="77777777" w:rsidR="000D1A21" w:rsidRPr="001602BF" w:rsidRDefault="000D1A21" w:rsidP="000D1A21">
      <w:pPr>
        <w:pStyle w:val="ListParagraph"/>
        <w:spacing w:after="0"/>
        <w:rPr>
          <w:ins w:id="55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47F0715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6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57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New Connection Site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(including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Grid Supply Point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). This includes 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triggered by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This does not however include an application for such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New Connection Site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by an owner/operator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where the application is not triggered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6E386813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8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4FD82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59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0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Bilateral Embedded Generation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C82AF87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C948C8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2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6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lastRenderedPageBreak/>
          <w:t xml:space="preserve">An application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BELLA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 </w:t>
        </w:r>
      </w:ins>
    </w:p>
    <w:p w14:paraId="39E029FA" w14:textId="77777777" w:rsidR="000D1A21" w:rsidRPr="001602BF" w:rsidRDefault="000D1A21" w:rsidP="000D1A21">
      <w:pPr>
        <w:pStyle w:val="ListParagraph"/>
        <w:spacing w:after="0"/>
        <w:ind w:left="1701" w:hanging="992"/>
        <w:rPr>
          <w:ins w:id="64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0A187977" w14:textId="14780D47" w:rsidR="009854DE" w:rsidRDefault="000D1A21" w:rsidP="009854DE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120" w:line="240" w:lineRule="auto"/>
        <w:ind w:left="1701" w:hanging="992"/>
        <w:jc w:val="both"/>
        <w:outlineLvl w:val="3"/>
        <w:rPr>
          <w:ins w:id="65" w:author="Lizzie Timmins (NESO)" w:date="2024-11-05T13:28:00Z"/>
          <w:rFonts w:ascii="Arial" w:eastAsia="Times New Roman" w:hAnsi="Arial" w:cs="Times New Roman"/>
          <w:sz w:val="24"/>
          <w:szCs w:val="24"/>
        </w:rPr>
      </w:pPr>
      <w:ins w:id="66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CUSC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Section 6 Paragraph 6.5.5.  </w:t>
        </w:r>
      </w:ins>
    </w:p>
    <w:p w14:paraId="4BDA05E4" w14:textId="77777777" w:rsidR="009854DE" w:rsidRPr="009854DE" w:rsidRDefault="009854DE" w:rsidP="009854DE">
      <w:pPr>
        <w:pStyle w:val="ListParagraph"/>
        <w:rPr>
          <w:ins w:id="67" w:author="Lizzie Timmins (NESO)" w:date="2024-11-05T13:28:00Z"/>
          <w:rFonts w:ascii="Arial" w:eastAsia="Times New Roman" w:hAnsi="Arial" w:cs="Times New Roman"/>
          <w:sz w:val="24"/>
          <w:szCs w:val="24"/>
        </w:rPr>
      </w:pPr>
    </w:p>
    <w:p w14:paraId="7BB4B90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68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69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 application (by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)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respect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 </w:t>
        </w:r>
      </w:ins>
    </w:p>
    <w:p w14:paraId="5F2A3A85" w14:textId="77777777" w:rsidR="000D1A21" w:rsidRPr="001602BF" w:rsidRDefault="000D1A21" w:rsidP="000D1A21">
      <w:p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0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</w:p>
    <w:p w14:paraId="7213F48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1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2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 </w:t>
        </w:r>
        <w:r w:rsidRPr="001602BF">
          <w:tab/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(in addition to 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>those referred to in Paragraph 17.5.4 and 17.5.6)</w:t>
        </w:r>
        <w:r w:rsidRPr="001602BF">
          <w:tab/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to (a)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or (b) (any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Agreements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with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Reservation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(where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Modification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not requesting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),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which in either case is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Gated Modification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and so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4"/>
          </w:rPr>
          <w:t>has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follow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Application and Offer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298D4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73" w:author="Lizzie Timmins (NESO)" w:date="2024-11-05T11:45:00Z"/>
          <w:rFonts w:ascii="Arial" w:eastAsia="Times New Roman" w:hAnsi="Arial" w:cs="Times New Roman"/>
          <w:b/>
          <w:sz w:val="24"/>
          <w:szCs w:val="20"/>
        </w:rPr>
      </w:pPr>
      <w:ins w:id="74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3C23F7F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440" w:hanging="1440"/>
        <w:jc w:val="both"/>
        <w:outlineLvl w:val="3"/>
        <w:rPr>
          <w:ins w:id="75" w:author="Lizzie Timmins (NESO)" w:date="2024-11-05T11:45:00Z"/>
          <w:rFonts w:ascii="Arial" w:hAnsi="Arial" w:cs="Arial"/>
          <w:sz w:val="24"/>
          <w:szCs w:val="24"/>
        </w:rPr>
      </w:pPr>
      <w:ins w:id="76" w:author="Lizzie Timmins (NESO)" w:date="2024-11-05T11:45:00Z">
        <w:r w:rsidRPr="00197A14">
          <w:rPr>
            <w:rFonts w:ascii="Arial" w:eastAsia="Times New Roman" w:hAnsi="Arial" w:cs="Times New Roman"/>
            <w:b/>
            <w:bCs/>
            <w:sz w:val="24"/>
            <w:szCs w:val="24"/>
          </w:rPr>
          <w:t>M</w:t>
        </w:r>
        <w:r w:rsidRPr="001602BF">
          <w:rPr>
            <w:rFonts w:ascii="Arial" w:eastAsia="Times New Roman" w:hAnsi="Arial" w:cs="Times New Roman"/>
            <w:b/>
            <w:sz w:val="24"/>
            <w:szCs w:val="20"/>
          </w:rPr>
          <w:t xml:space="preserve">aking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</w:ins>
    </w:p>
    <w:p w14:paraId="4AEBC580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77" w:author="Lizzie Timmins (NESO)" w:date="2024-11-05T11:45:00Z"/>
          <w:rFonts w:ascii="Arial" w:hAnsi="Arial" w:cs="Arial"/>
          <w:sz w:val="24"/>
          <w:szCs w:val="24"/>
        </w:rPr>
      </w:pPr>
      <w:ins w:id="7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</w:ins>
    </w:p>
    <w:p w14:paraId="52048E0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79" w:author="Lizzie Timmins (NESO)" w:date="2024-11-05T11:45:00Z"/>
          <w:rFonts w:ascii="Arial" w:hAnsi="Arial" w:cs="Arial"/>
          <w:sz w:val="24"/>
          <w:szCs w:val="24"/>
        </w:rPr>
      </w:pPr>
      <w:ins w:id="8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can be made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at any time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3C963C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1" w:author="Lizzie Timmins (NESO)" w:date="2024-11-05T11:45:00Z"/>
          <w:rFonts w:ascii="Arial" w:hAnsi="Arial" w:cs="Arial"/>
          <w:sz w:val="24"/>
          <w:szCs w:val="24"/>
        </w:rPr>
      </w:pPr>
    </w:p>
    <w:p w14:paraId="3006B7B2" w14:textId="6BE27169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2" w:author="Lizzie Timmins (NESO)" w:date="2024-11-05T11:45:00Z"/>
          <w:rFonts w:ascii="Arial" w:hAnsi="Arial" w:cs="Arial"/>
          <w:sz w:val="24"/>
          <w:szCs w:val="24"/>
        </w:rPr>
      </w:pPr>
      <w:ins w:id="8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, the application can be made after the closure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on the basis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(a)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5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Business Days Period</w:t>
        </w:r>
        <w:r w:rsidRPr="001602BF">
          <w:rPr>
            <w:rFonts w:ascii="Arial" w:hAnsi="Arial" w:cs="Arial"/>
            <w:sz w:val="24"/>
            <w:szCs w:val="24"/>
          </w:rPr>
          <w:t xml:space="preserve"> provide the basic information required to create construction planning assumptions and (b)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15 Business Days Period </w:t>
        </w:r>
        <w:r w:rsidRPr="001602BF">
          <w:rPr>
            <w:rFonts w:ascii="Arial" w:hAnsi="Arial" w:cs="Arial"/>
            <w:sz w:val="24"/>
            <w:szCs w:val="24"/>
          </w:rPr>
          <w:t xml:space="preserve">provide full technical data and the items referred to </w:t>
        </w:r>
        <w:proofErr w:type="spellStart"/>
        <w:r w:rsidRPr="001602BF">
          <w:rPr>
            <w:rFonts w:ascii="Arial" w:hAnsi="Arial" w:cs="Arial"/>
            <w:sz w:val="24"/>
            <w:szCs w:val="24"/>
          </w:rPr>
          <w:t>at</w:t>
        </w:r>
        <w:proofErr w:type="spellEnd"/>
        <w:r w:rsidRPr="001602BF">
          <w:rPr>
            <w:rFonts w:ascii="Arial" w:hAnsi="Arial" w:cs="Arial"/>
            <w:sz w:val="24"/>
            <w:szCs w:val="24"/>
          </w:rPr>
          <w:t xml:space="preserve"> Paragraph 17.7.3.2. </w:t>
        </w:r>
      </w:ins>
    </w:p>
    <w:p w14:paraId="0CC1E3A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4" w:author="Lizzie Timmins (NESO)" w:date="2024-11-05T11:45:00Z"/>
          <w:rFonts w:ascii="Arial" w:hAnsi="Arial" w:cs="Arial"/>
          <w:sz w:val="24"/>
          <w:szCs w:val="24"/>
        </w:rPr>
      </w:pPr>
    </w:p>
    <w:p w14:paraId="0548770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5" w:author="Lizzie Timmins (NESO)" w:date="2024-11-05T11:45:00Z"/>
          <w:rFonts w:ascii="Arial" w:hAnsi="Arial" w:cs="Arial"/>
          <w:sz w:val="24"/>
          <w:szCs w:val="24"/>
        </w:rPr>
      </w:pPr>
      <w:ins w:id="8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applications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bookmarkStart w:id="87" w:name="_Hlk176193080"/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 </w:t>
        </w:r>
        <w:r w:rsidRPr="001602BF">
          <w:rPr>
            <w:rFonts w:ascii="Arial" w:hAnsi="Arial" w:cs="Arial"/>
            <w:sz w:val="24"/>
            <w:szCs w:val="24"/>
          </w:rPr>
          <w:t xml:space="preserve">can, </w:t>
        </w:r>
        <w:bookmarkEnd w:id="87"/>
        <w:r w:rsidRPr="001602BF">
          <w:rPr>
            <w:rFonts w:ascii="Arial" w:hAnsi="Arial" w:cs="Arial"/>
            <w:sz w:val="24"/>
            <w:szCs w:val="24"/>
          </w:rPr>
          <w:t>at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Applicant’s </w:t>
        </w:r>
        <w:r w:rsidRPr="001602BF">
          <w:rPr>
            <w:rFonts w:ascii="Arial" w:hAnsi="Arial" w:cs="Arial"/>
            <w:sz w:val="24"/>
            <w:szCs w:val="24"/>
          </w:rPr>
          <w:t xml:space="preserve">choice, be made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(initially or subsequently a)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480A57AD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8" w:author="Lizzie Timmins (NESO)" w:date="2024-11-05T11:45:00Z"/>
          <w:rFonts w:ascii="Arial" w:hAnsi="Arial" w:cs="Arial"/>
          <w:sz w:val="24"/>
          <w:szCs w:val="24"/>
        </w:rPr>
      </w:pPr>
    </w:p>
    <w:p w14:paraId="4FD25A6B" w14:textId="30532604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89" w:author="Lizzie Timmins (NESO)" w:date="2024-11-05T11:45:00Z"/>
          <w:rFonts w:ascii="Arial" w:hAnsi="Arial" w:cs="Arial"/>
          <w:sz w:val="24"/>
          <w:szCs w:val="24"/>
        </w:rPr>
      </w:pPr>
      <w:ins w:id="9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be notified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</w:t>
        </w:r>
        <w:r w:rsidRPr="001602BF">
          <w:rPr>
            <w:rFonts w:ascii="Arial" w:hAnsi="Arial" w:cs="Arial"/>
            <w:sz w:val="24"/>
            <w:szCs w:val="24"/>
          </w:rPr>
          <w:t xml:space="preserve">n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Notice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53E39B27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1" w:author="Lizzie Timmins (NESO)" w:date="2024-11-05T11:45:00Z"/>
          <w:rFonts w:ascii="Arial" w:hAnsi="Arial" w:cs="Arial"/>
          <w:sz w:val="24"/>
          <w:szCs w:val="24"/>
        </w:rPr>
      </w:pPr>
    </w:p>
    <w:p w14:paraId="5DC410AA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2" w:author="Lizzie Timmins (NESO)" w:date="2024-11-05T11:45:00Z"/>
          <w:rFonts w:ascii="Arial" w:hAnsi="Arial" w:cs="Arial"/>
          <w:sz w:val="24"/>
          <w:szCs w:val="24"/>
        </w:rPr>
      </w:pPr>
      <w:ins w:id="9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BELLA</w:t>
        </w:r>
        <w:r w:rsidRPr="001602BF">
          <w:rPr>
            <w:rFonts w:ascii="Arial" w:hAnsi="Arial" w:cs="Arial"/>
            <w:sz w:val="24"/>
            <w:szCs w:val="24"/>
          </w:rPr>
          <w:t xml:space="preserve"> can be made at any time but will not progress as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until and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which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is made.  </w:t>
        </w:r>
      </w:ins>
    </w:p>
    <w:p w14:paraId="45C0405F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4" w:author="Lizzie Timmins (NESO)" w:date="2024-11-05T11:45:00Z"/>
          <w:rFonts w:ascii="Arial" w:hAnsi="Arial" w:cs="Arial"/>
          <w:sz w:val="24"/>
          <w:szCs w:val="24"/>
        </w:rPr>
      </w:pPr>
    </w:p>
    <w:p w14:paraId="7B72449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95" w:author="Lizzie Timmins (NESO)" w:date="2024-11-05T11:45:00Z"/>
          <w:rFonts w:ascii="Arial" w:hAnsi="Arial" w:cs="Arial"/>
          <w:sz w:val="24"/>
          <w:szCs w:val="24"/>
        </w:rPr>
      </w:pPr>
      <w:ins w:id="9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will, subject to the requirements of Paragraph 17.6.8 having been met: </w:t>
        </w:r>
      </w:ins>
    </w:p>
    <w:p w14:paraId="69BE4B0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97" w:author="Lizzie Timmins (NESO)" w:date="2024-11-05T11:45:00Z"/>
          <w:rFonts w:ascii="Arial" w:hAnsi="Arial" w:cs="Arial"/>
          <w:sz w:val="24"/>
          <w:szCs w:val="24"/>
        </w:rPr>
      </w:pPr>
    </w:p>
    <w:p w14:paraId="4450C387" w14:textId="77777777" w:rsidR="000D1A21" w:rsidRPr="001602BF" w:rsidRDefault="000D1A21" w:rsidP="000D1A21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98" w:author="Lizzie Timmins (NESO)" w:date="2024-11-05T11:45:00Z"/>
          <w:rFonts w:ascii="Arial" w:hAnsi="Arial" w:cs="Arial"/>
          <w:sz w:val="24"/>
          <w:szCs w:val="24"/>
        </w:rPr>
      </w:pPr>
      <w:ins w:id="9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in the current or next available </w:t>
        </w:r>
        <w:r w:rsidRPr="001602BF">
          <w:rPr>
            <w:rFonts w:ascii="Arial" w:hAnsi="Arial" w:cs="Arial"/>
            <w:b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after the notification to it by </w:t>
        </w:r>
        <w:r w:rsidRPr="001602BF">
          <w:rPr>
            <w:rFonts w:ascii="Arial" w:hAnsi="Arial" w:cs="Arial"/>
            <w:b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of a </w:t>
        </w:r>
        <w:r w:rsidRPr="001602BF">
          <w:rPr>
            <w:rFonts w:ascii="Arial" w:hAnsi="Arial" w:cs="Arial"/>
            <w:b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Large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for a </w:t>
        </w:r>
        <w:r w:rsidRPr="001602BF">
          <w:rPr>
            <w:rFonts w:ascii="Arial" w:hAnsi="Arial" w:cs="Arial"/>
            <w:b/>
            <w:sz w:val="24"/>
            <w:szCs w:val="24"/>
          </w:rPr>
          <w:t>BEGA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sz w:val="24"/>
            <w:szCs w:val="24"/>
          </w:rPr>
          <w:t xml:space="preserve">BELLA; </w:t>
        </w:r>
        <w:r w:rsidRPr="001602BF">
          <w:rPr>
            <w:rFonts w:ascii="Arial" w:hAnsi="Arial" w:cs="Arial"/>
            <w:sz w:val="24"/>
            <w:szCs w:val="24"/>
          </w:rPr>
          <w:t>and</w:t>
        </w:r>
      </w:ins>
    </w:p>
    <w:p w14:paraId="6969DB2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800"/>
        <w:jc w:val="both"/>
        <w:rPr>
          <w:ins w:id="100" w:author="Lizzie Timmins (NESO)" w:date="2024-11-05T11:45:00Z"/>
          <w:rFonts w:ascii="Arial" w:hAnsi="Arial" w:cs="Arial"/>
          <w:sz w:val="24"/>
          <w:szCs w:val="24"/>
        </w:rPr>
      </w:pPr>
    </w:p>
    <w:p w14:paraId="1D0A0B9E" w14:textId="2BD7F0A8" w:rsidR="000D1A21" w:rsidRPr="001602BF" w:rsidRDefault="000D1A21" w:rsidP="00CA1477">
      <w:pPr>
        <w:pStyle w:val="ListParagraph"/>
        <w:numPr>
          <w:ilvl w:val="0"/>
          <w:numId w:val="32"/>
        </w:numPr>
        <w:tabs>
          <w:tab w:val="center" w:pos="4153"/>
          <w:tab w:val="right" w:pos="8306"/>
        </w:tabs>
        <w:spacing w:after="0" w:line="240" w:lineRule="auto"/>
        <w:jc w:val="both"/>
        <w:rPr>
          <w:ins w:id="101" w:author="Lizzie Timmins (NESO)" w:date="2024-11-05T11:45:00Z"/>
          <w:rFonts w:ascii="Arial" w:hAnsi="Arial" w:cs="Arial"/>
          <w:sz w:val="24"/>
          <w:szCs w:val="24"/>
        </w:rPr>
      </w:pPr>
      <w:ins w:id="10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all other cases, use reasonable endeavours to submit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to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by reference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in the period specified in Paragraph 17.6.2  where prior to or within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 has notified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 </w:t>
        </w:r>
        <w:r w:rsidRPr="001602BF">
          <w:rPr>
            <w:rFonts w:ascii="Arial" w:hAnsi="Arial" w:cs="Arial"/>
            <w:sz w:val="24"/>
            <w:szCs w:val="24"/>
          </w:rPr>
          <w:t xml:space="preserve">that it wants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to submit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and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considers that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for readiness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has been met . </w:t>
        </w:r>
      </w:ins>
    </w:p>
    <w:p w14:paraId="256C5DB4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 w:hanging="1440"/>
        <w:jc w:val="both"/>
        <w:rPr>
          <w:ins w:id="103" w:author="Lizzie Timmins (NESO)" w:date="2024-11-05T11:45:00Z"/>
          <w:rFonts w:ascii="Arial" w:hAnsi="Arial" w:cs="Arial"/>
          <w:sz w:val="24"/>
          <w:szCs w:val="24"/>
        </w:rPr>
      </w:pPr>
    </w:p>
    <w:p w14:paraId="495389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as soon as reasonably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practicable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notify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of their intention to make or their having made (in the case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and/or (otherwise)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Application. </w:t>
        </w:r>
      </w:ins>
    </w:p>
    <w:p w14:paraId="24DA34EC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0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22D051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08" w:author="Lizzie Timmins (NESO)" w:date="2024-11-05T11:45:00Z"/>
          <w:rFonts w:ascii="Arial" w:hAnsi="Arial" w:cs="Arial"/>
          <w:sz w:val="24"/>
          <w:szCs w:val="24"/>
        </w:rPr>
      </w:pPr>
      <w:ins w:id="10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should be aware that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will have its own requirements of them 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having entered into an agreement for connection to and use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System </w:t>
        </w:r>
        <w:r w:rsidRPr="001602BF">
          <w:rPr>
            <w:rFonts w:ascii="Arial" w:hAnsi="Arial" w:cs="Arial"/>
            <w:sz w:val="24"/>
            <w:szCs w:val="24"/>
          </w:rPr>
          <w:t xml:space="preserve">and paying any relevant fees) prior to the 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submitting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Distributed EG Related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74294EDE" w14:textId="77777777" w:rsidR="000D1A21" w:rsidRPr="001602BF" w:rsidRDefault="000D1A21" w:rsidP="000D1A21">
      <w:pPr>
        <w:pStyle w:val="ListParagraph"/>
        <w:ind w:left="1701" w:hanging="992"/>
        <w:rPr>
          <w:ins w:id="11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FC3A3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1" w:author="Lizzie Timmins (NESO)" w:date="2024-11-05T11:45:00Z"/>
          <w:rFonts w:ascii="Arial" w:hAnsi="Arial" w:cs="Arial"/>
          <w:sz w:val="24"/>
          <w:szCs w:val="24"/>
        </w:rPr>
      </w:pPr>
      <w:ins w:id="11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Other than as expressly noted above,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can only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3F54A0B7" w14:textId="77777777" w:rsidR="000D1A21" w:rsidRPr="001602BF" w:rsidRDefault="000D1A21" w:rsidP="000D1A21">
      <w:pPr>
        <w:pStyle w:val="ListParagraph"/>
        <w:ind w:left="1701" w:hanging="992"/>
        <w:rPr>
          <w:ins w:id="11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CA673F5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1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A subsequent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Agreements </w:t>
        </w:r>
        <w:r w:rsidRPr="001602BF">
          <w:rPr>
            <w:rFonts w:ascii="Arial" w:hAnsi="Arial" w:cs="Arial"/>
            <w:sz w:val="24"/>
            <w:szCs w:val="24"/>
          </w:rPr>
          <w:t>can (except in case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Reservation </w:t>
        </w:r>
        <w:r w:rsidRPr="001602BF">
          <w:rPr>
            <w:rFonts w:ascii="Arial" w:hAnsi="Arial" w:cs="Arial"/>
            <w:sz w:val="24"/>
            <w:szCs w:val="24"/>
          </w:rPr>
          <w:t>which will be subject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Modification Guidance </w:t>
        </w:r>
        <w:r w:rsidRPr="001602BF">
          <w:rPr>
            <w:rFonts w:ascii="Arial" w:hAnsi="Arial" w:cs="Arial"/>
            <w:sz w:val="24"/>
            <w:szCs w:val="24"/>
          </w:rPr>
          <w:t>and other relevant guidance) include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changes to the project from that as described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Agreements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8BB51ED" w14:textId="77777777" w:rsidR="000D1A21" w:rsidRPr="001602BF" w:rsidRDefault="000D1A21" w:rsidP="000D1A21">
      <w:pPr>
        <w:pStyle w:val="ListParagraph"/>
        <w:rPr>
          <w:ins w:id="11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542B55C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567" w:hanging="567"/>
        <w:jc w:val="both"/>
        <w:outlineLvl w:val="3"/>
        <w:rPr>
          <w:ins w:id="11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18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ab/>
          <w:t>Assessment of 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Applications  </w:t>
        </w:r>
      </w:ins>
    </w:p>
    <w:p w14:paraId="3B34501B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19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20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60F1F2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1" w:author="Lizzie Timmins (NESO)" w:date="2024-11-05T11:45:00Z"/>
          <w:rFonts w:ascii="Arial" w:hAnsi="Arial" w:cs="Arial"/>
          <w:sz w:val="24"/>
          <w:szCs w:val="24"/>
        </w:rPr>
      </w:pPr>
      <w:ins w:id="122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will need to be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BEGA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or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BELLA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both that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and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>Distribution EG Related Application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</w:t>
        </w:r>
        <w:proofErr w:type="gramStart"/>
        <w:r w:rsidRPr="001602BF">
          <w:rPr>
            <w:rFonts w:ascii="Arial" w:eastAsia="Times New Roman" w:hAnsi="Arial" w:cs="Times New Roman"/>
            <w:sz w:val="24"/>
            <w:szCs w:val="20"/>
          </w:rPr>
          <w:t>have to</w:t>
        </w:r>
        <w:proofErr w:type="gramEnd"/>
        <w:r w:rsidRPr="001602BF">
          <w:rPr>
            <w:rFonts w:ascii="Arial" w:eastAsia="Times New Roman" w:hAnsi="Arial" w:cs="Times New Roman"/>
            <w:sz w:val="24"/>
            <w:szCs w:val="20"/>
          </w:rPr>
          <w:t xml:space="preserve"> be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Competent 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in the same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 xml:space="preserve"> Gated Application Window</w:t>
        </w:r>
        <w:r w:rsidRPr="001602BF">
          <w:rPr>
            <w:rFonts w:ascii="Arial" w:eastAsia="Times New Roman" w:hAnsi="Arial" w:cs="Times New Roman"/>
            <w:sz w:val="24"/>
            <w:szCs w:val="20"/>
          </w:rPr>
          <w:t>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 </w:t>
        </w:r>
      </w:ins>
    </w:p>
    <w:p w14:paraId="3CFC77E4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3" w:author="Lizzie Timmins (NESO)" w:date="2024-11-05T11:45:00Z"/>
          <w:rFonts w:ascii="Arial" w:hAnsi="Arial" w:cs="Arial"/>
          <w:sz w:val="24"/>
          <w:szCs w:val="24"/>
        </w:rPr>
      </w:pPr>
      <w:ins w:id="12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3C90425D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5" w:author="Lizzie Timmins (NESO)" w:date="2024-11-05T11:45:00Z"/>
          <w:rFonts w:ascii="Arial" w:hAnsi="Arial" w:cs="Arial"/>
          <w:sz w:val="24"/>
          <w:szCs w:val="24"/>
        </w:rPr>
      </w:pPr>
      <w:proofErr w:type="gramStart"/>
      <w:ins w:id="12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should also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Arial"/>
            <w:sz w:val="24"/>
            <w:szCs w:val="24"/>
          </w:rPr>
          <w:t>include, as appropriate, 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Letter of Authority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or a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Letter of Acknowledgment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054ED024" w14:textId="77777777" w:rsidR="000D1A21" w:rsidRPr="001602BF" w:rsidRDefault="000D1A21" w:rsidP="000D1A21">
      <w:pPr>
        <w:pStyle w:val="ListParagraph"/>
        <w:ind w:left="1701" w:hanging="992"/>
        <w:rPr>
          <w:ins w:id="12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93AD3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28" w:author="Lizzie Timmins (NESO)" w:date="2024-11-05T11:45:00Z"/>
          <w:rFonts w:ascii="Arial" w:hAnsi="Arial" w:cs="Arial"/>
          <w:sz w:val="24"/>
          <w:szCs w:val="24"/>
        </w:rPr>
      </w:pPr>
      <w:ins w:id="12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should also show and evidence readiness to proceed by: </w:t>
        </w:r>
      </w:ins>
    </w:p>
    <w:p w14:paraId="2B68593E" w14:textId="77777777" w:rsidR="000D1A21" w:rsidRPr="001602BF" w:rsidRDefault="000D1A21" w:rsidP="000D1A21">
      <w:pPr>
        <w:pStyle w:val="ListParagraph"/>
        <w:rPr>
          <w:ins w:id="130" w:author="Lizzie Timmins (NESO)" w:date="2024-11-05T11:45:00Z"/>
          <w:rFonts w:ascii="Arial" w:eastAsia="Times New Roman" w:hAnsi="Arial" w:cs="Times New Roman"/>
          <w:b/>
          <w:bCs/>
          <w:sz w:val="24"/>
          <w:szCs w:val="20"/>
        </w:rPr>
      </w:pPr>
    </w:p>
    <w:p w14:paraId="5D345F96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2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0"/>
          </w:rPr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New Connection Site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BEGA </w:t>
        </w:r>
        <w:r w:rsidRPr="001602BF">
          <w:rPr>
            <w:rFonts w:ascii="Arial" w:hAnsi="Arial" w:cs="Arial"/>
            <w:sz w:val="24"/>
            <w:szCs w:val="24"/>
          </w:rPr>
          <w:t>for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Large Embedded Power Station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BELLA</w:t>
        </w:r>
        <w:r w:rsidRPr="00CA1477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and (except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 Methodology </w:t>
        </w:r>
        <w:r w:rsidRPr="001602BF">
          <w:rPr>
            <w:rFonts w:ascii="Arial" w:hAnsi="Arial" w:cs="Arial"/>
            <w:sz w:val="24"/>
            <w:szCs w:val="24"/>
          </w:rPr>
          <w:t>expressly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provides otherwise)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). As these are provided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by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these are not required to be included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Distribution EG Related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>;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 </w:t>
        </w:r>
      </w:ins>
    </w:p>
    <w:p w14:paraId="3D43E2F2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33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70663581" w14:textId="19D302AD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3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36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for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Distribution EG Related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in respect of a (or more than one)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(including where they have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BEGA</w:t>
        </w:r>
        <w:r w:rsidRPr="009854DE">
          <w:rPr>
            <w:rFonts w:ascii="Arial" w:hAnsi="Arial" w:cs="Arial"/>
            <w:sz w:val="24"/>
            <w:szCs w:val="24"/>
          </w:rPr>
          <w:t>)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Boundary </w:t>
        </w:r>
        <w:r w:rsidRPr="001602BF">
          <w:rPr>
            <w:rFonts w:ascii="Arial" w:hAnsi="Arial" w:cs="Arial"/>
            <w:sz w:val="24"/>
            <w:szCs w:val="24"/>
          </w:rPr>
          <w:t xml:space="preserve">(including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) in respect of the (and if more than one each)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being those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provided to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owner/operator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</w:ins>
    </w:p>
    <w:p w14:paraId="1C1F7CAB" w14:textId="77777777" w:rsidR="000D1A21" w:rsidRPr="001602BF" w:rsidRDefault="000D1A21" w:rsidP="000D1A21">
      <w:pPr>
        <w:pStyle w:val="ListParagraph"/>
        <w:rPr>
          <w:ins w:id="13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EFE67B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38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  <w:ins w:id="139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User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Paragraph 17.7.2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.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   </w:t>
        </w:r>
      </w:ins>
    </w:p>
    <w:p w14:paraId="00DCB44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0" w:author="Lizzie Timmins (NESO)" w:date="2024-11-05T11:45:00Z"/>
          <w:rFonts w:ascii="Arial" w:eastAsia="Times New Roman" w:hAnsi="Arial" w:cs="Times New Roman"/>
          <w:b/>
          <w:bCs/>
          <w:sz w:val="24"/>
          <w:szCs w:val="24"/>
        </w:rPr>
      </w:pPr>
    </w:p>
    <w:p w14:paraId="2DFD3D58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1" w:author="Lizzie Timmins (NESO)" w:date="2024-11-05T11:45:00Z"/>
          <w:rFonts w:ascii="Arial" w:eastAsia="Times New Roman" w:hAnsi="Arial" w:cs="Times New Roman"/>
          <w:sz w:val="24"/>
          <w:szCs w:val="24"/>
        </w:rPr>
      </w:pPr>
      <w:ins w:id="14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will be checked and assessed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against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Gate 2 Criteria.  </w:t>
        </w:r>
      </w:ins>
    </w:p>
    <w:p w14:paraId="6727373A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3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67EA4B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4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45" w:author="Lizzie Timmins (NESO)" w:date="2024-11-05T11:45:00Z"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will notify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(and also in the case of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Large Embedded Power Station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, the owner/operator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>)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whether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is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Competent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complies with (but always subject to Paragraphs 17.8 and 17.10 below)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Criteria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such that it can enter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as soon as reasonably practicable after receipt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and in any event prior to the start of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</w:t>
        </w:r>
      </w:ins>
    </w:p>
    <w:p w14:paraId="2382E823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0105BC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47" w:author="Lizzie Timmins (NESO)" w:date="2024-11-05T11:45:00Z"/>
          <w:rFonts w:ascii="Arial" w:hAnsi="Arial" w:cs="Arial"/>
          <w:sz w:val="24"/>
          <w:szCs w:val="24"/>
        </w:rPr>
      </w:pPr>
      <w:ins w:id="148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</w:t>
        </w:r>
        <w:bookmarkStart w:id="149" w:name="_Hlk179961954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17.7.4 </w:t>
        </w:r>
        <w:bookmarkEnd w:id="149"/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above will not receive a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1 Offer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. Any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 2 Application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not notified accordingly by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The Company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under Paragraph 17.7.6 above will not be able to progress to the </w:t>
        </w:r>
        <w:r w:rsidRPr="001602BF">
          <w:rPr>
            <w:rFonts w:ascii="Arial" w:eastAsia="Times New Roman" w:hAnsi="Arial" w:cs="Times New Roman"/>
            <w:b/>
            <w:bCs/>
            <w:sz w:val="24"/>
            <w:szCs w:val="24"/>
          </w:rPr>
          <w:t>Gated Design Process</w:t>
        </w:r>
        <w:r w:rsidRPr="001602BF">
          <w:rPr>
            <w:rFonts w:ascii="Arial" w:eastAsia="Times New Roman" w:hAnsi="Arial" w:cs="Times New Roman"/>
            <w:sz w:val="24"/>
            <w:szCs w:val="24"/>
          </w:rPr>
          <w:t xml:space="preserve"> in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and Offer Process Run. </w:t>
        </w:r>
      </w:ins>
    </w:p>
    <w:p w14:paraId="3E9D0189" w14:textId="77777777" w:rsidR="000D1A21" w:rsidRPr="001602BF" w:rsidRDefault="000D1A21" w:rsidP="000D1A21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0" w:author="Lizzie Timmins (NESO)" w:date="2024-11-05T11:45:00Z"/>
          <w:rFonts w:ascii="Arial" w:hAnsi="Arial" w:cs="Arial"/>
          <w:sz w:val="24"/>
          <w:szCs w:val="24"/>
        </w:rPr>
      </w:pPr>
      <w:ins w:id="151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2850B984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is considering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in respect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,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>will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advise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as soon as reasonably practicable after receipt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that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as a consequence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may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process involved to confirm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provided for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has indicated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Application</w:t>
        </w:r>
        <w:r w:rsidRPr="001602BF">
          <w:rPr>
            <w:rFonts w:ascii="Arial" w:hAnsi="Arial" w:cs="Arial"/>
            <w:sz w:val="24"/>
            <w:szCs w:val="24"/>
          </w:rPr>
          <w:t xml:space="preserve"> that it is happy for this to be considered 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has notified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Applicant</w:t>
        </w:r>
        <w:r w:rsidRPr="001602BF">
          <w:rPr>
            <w:rFonts w:ascii="Arial" w:hAnsi="Arial" w:cs="Arial"/>
            <w:sz w:val="24"/>
            <w:szCs w:val="24"/>
          </w:rPr>
          <w:t xml:space="preserve"> of this. </w:t>
        </w:r>
      </w:ins>
    </w:p>
    <w:p w14:paraId="3BE9C123" w14:textId="77777777" w:rsidR="000D1A21" w:rsidRPr="001602BF" w:rsidRDefault="000D1A21" w:rsidP="000D1A21">
      <w:pPr>
        <w:pStyle w:val="ListParagraph"/>
        <w:ind w:left="1701" w:hanging="992"/>
        <w:rPr>
          <w:ins w:id="15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1A340CC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55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56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Installed Capacity</w:t>
        </w:r>
      </w:ins>
    </w:p>
    <w:p w14:paraId="3EF986DC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57" w:author="Lizzie Timmins (NESO)" w:date="2024-11-05T11:45:00Z"/>
          <w:rFonts w:ascii="Arial" w:hAnsi="Arial" w:cs="Arial"/>
          <w:sz w:val="24"/>
          <w:szCs w:val="24"/>
        </w:rPr>
      </w:pPr>
    </w:p>
    <w:p w14:paraId="30695A71" w14:textId="162E6581" w:rsidR="007E5D75" w:rsidRPr="001602BF" w:rsidRDefault="000D1A21">
      <w:pPr>
        <w:tabs>
          <w:tab w:val="center" w:pos="4153"/>
          <w:tab w:val="right" w:pos="8306"/>
        </w:tabs>
        <w:spacing w:after="0" w:line="240" w:lineRule="auto"/>
        <w:ind w:left="1701"/>
        <w:jc w:val="both"/>
        <w:rPr>
          <w:ins w:id="158" w:author="Tammy Meek (NESO)" w:date="2024-11-05T15:19:00Z"/>
          <w:rFonts w:ascii="Arial" w:hAnsi="Arial" w:cs="Arial"/>
          <w:sz w:val="24"/>
          <w:szCs w:val="24"/>
        </w:rPr>
        <w:pPrChange w:id="159" w:author="Tammy Meek (NESO)" w:date="2024-11-05T15:23:00Z">
          <w:pPr>
            <w:tabs>
              <w:tab w:val="center" w:pos="4153"/>
              <w:tab w:val="right" w:pos="8306"/>
            </w:tabs>
            <w:spacing w:after="0" w:line="240" w:lineRule="auto"/>
            <w:ind w:left="1440"/>
            <w:jc w:val="both"/>
          </w:pPr>
        </w:pPrChange>
      </w:pPr>
      <w:ins w:id="16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 sum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Installed Capacity</w:t>
        </w:r>
        <w:r w:rsidRPr="001602BF">
          <w:rPr>
            <w:rFonts w:ascii="Arial" w:hAnsi="Arial" w:cs="Arial"/>
            <w:sz w:val="24"/>
            <w:szCs w:val="24"/>
          </w:rPr>
          <w:t xml:space="preserve"> provided within a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and the capacity of any existing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User's Equipment </w:t>
        </w:r>
        <w:r w:rsidRPr="001602BF">
          <w:rPr>
            <w:rFonts w:ascii="Arial" w:hAnsi="Arial" w:cs="Arial"/>
            <w:sz w:val="24"/>
            <w:szCs w:val="24"/>
          </w:rPr>
          <w:t xml:space="preserve">or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Developer’s Equipment </w:t>
        </w:r>
        <w:r w:rsidRPr="001602BF">
          <w:rPr>
            <w:rFonts w:ascii="Arial" w:hAnsi="Arial" w:cs="Arial"/>
            <w:sz w:val="24"/>
            <w:szCs w:val="24"/>
          </w:rPr>
          <w:t>at the same site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, </w:t>
        </w:r>
        <w:r w:rsidRPr="001602BF">
          <w:rPr>
            <w:rFonts w:ascii="Arial" w:hAnsi="Arial" w:cs="Arial"/>
            <w:sz w:val="24"/>
            <w:szCs w:val="24"/>
          </w:rPr>
          <w:t xml:space="preserve">must be equal to or greater than the total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Transmission Entry Capacity</w:t>
        </w:r>
        <w:r w:rsidRPr="001602BF">
          <w:rPr>
            <w:rFonts w:ascii="Arial" w:hAnsi="Arial" w:cs="Arial"/>
            <w:sz w:val="24"/>
            <w:szCs w:val="24"/>
          </w:rPr>
          <w:t xml:space="preserve"> or 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Developer Capacity </w:t>
        </w:r>
        <w:r w:rsidRPr="001602BF">
          <w:rPr>
            <w:rFonts w:ascii="Arial" w:hAnsi="Arial" w:cs="Arial"/>
            <w:sz w:val="24"/>
            <w:szCs w:val="24"/>
          </w:rPr>
          <w:t xml:space="preserve">or directly connected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Demand</w:t>
        </w:r>
        <w:r w:rsidRPr="001602BF">
          <w:rPr>
            <w:rFonts w:ascii="Arial" w:hAnsi="Arial" w:cs="Arial"/>
            <w:sz w:val="24"/>
            <w:szCs w:val="24"/>
          </w:rPr>
          <w:t xml:space="preserve"> MWs (as applicable) which will outturn at the relevant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of the 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(as applicable) as a consequence of the</w:t>
        </w:r>
        <w:r w:rsidRPr="001602BF">
          <w:rPr>
            <w:rStyle w:val="Strong"/>
            <w:rFonts w:ascii="Arial" w:hAnsi="Arial" w:cs="Arial"/>
            <w:sz w:val="24"/>
            <w:szCs w:val="24"/>
          </w:rPr>
          <w:t> 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65FCC952" w14:textId="77777777" w:rsidR="002516C1" w:rsidRPr="001602BF" w:rsidRDefault="002516C1" w:rsidP="00F11939">
      <w:pPr>
        <w:tabs>
          <w:tab w:val="center" w:pos="4153"/>
          <w:tab w:val="right" w:pos="8306"/>
        </w:tabs>
        <w:spacing w:after="0" w:line="240" w:lineRule="auto"/>
        <w:ind w:left="1440"/>
        <w:jc w:val="both"/>
        <w:rPr>
          <w:ins w:id="161" w:author="Lizzie Timmins (NESO)" w:date="2024-11-05T11:45:00Z"/>
          <w:rFonts w:ascii="Arial" w:hAnsi="Arial" w:cs="Arial"/>
          <w:sz w:val="24"/>
          <w:szCs w:val="24"/>
        </w:rPr>
      </w:pPr>
    </w:p>
    <w:p w14:paraId="6B5A5958" w14:textId="77777777" w:rsidR="002516C1" w:rsidRPr="00A27116" w:rsidRDefault="002516C1">
      <w:pPr>
        <w:pStyle w:val="ListParagraph"/>
        <w:numPr>
          <w:ilvl w:val="2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62" w:author="Tammy Meek (NESO)" w:date="2024-11-05T15:20:00Z"/>
          <w:rStyle w:val="Strong"/>
          <w:rFonts w:ascii="Arial" w:hAnsi="Arial" w:cs="Arial"/>
          <w:b w:val="0"/>
          <w:bCs w:val="0"/>
        </w:rPr>
      </w:pPr>
      <w:ins w:id="163" w:author="Tammy Meek (NESO)" w:date="2024-11-05T15:20:00Z">
        <w:r w:rsidRPr="00A27116">
          <w:rPr>
            <w:rStyle w:val="Strong"/>
            <w:rFonts w:ascii="Arial" w:hAnsi="Arial" w:cs="Arial"/>
          </w:rPr>
          <w:t xml:space="preserve">Pause and Publication between the Assessment of the Gated Applications and Gated Design Process </w:t>
        </w:r>
      </w:ins>
    </w:p>
    <w:p w14:paraId="69ECD82B" w14:textId="77777777" w:rsidR="0023435F" w:rsidRPr="00A27116" w:rsidRDefault="0023435F" w:rsidP="00A27116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64" w:author="Tammy Meek (NESO)" w:date="2024-11-05T15:20:00Z"/>
          <w:rStyle w:val="Strong"/>
          <w:rFonts w:ascii="Arial" w:hAnsi="Arial" w:cs="Arial"/>
          <w:b w:val="0"/>
          <w:bCs w:val="0"/>
        </w:rPr>
      </w:pPr>
    </w:p>
    <w:p w14:paraId="00A6A239" w14:textId="77777777" w:rsidR="002516C1" w:rsidRPr="00A27116" w:rsidRDefault="002516C1" w:rsidP="00781C61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65" w:author="Tammy Meek (NESO)" w:date="2024-11-05T15:20:00Z"/>
          <w:rStyle w:val="Strong"/>
          <w:rFonts w:ascii="Arial" w:hAnsi="Arial" w:cs="Arial"/>
          <w:b w:val="0"/>
          <w:bCs w:val="0"/>
        </w:rPr>
      </w:pPr>
      <w:ins w:id="166" w:author="Tammy Meek (NESO)" w:date="2024-11-05T15:19:00Z">
        <w:r w:rsidRPr="00A27116">
          <w:rPr>
            <w:rFonts w:ascii="Arial" w:hAnsi="Arial" w:cs="Arial"/>
          </w:rPr>
          <w:t xml:space="preserve">As soon as reasonably practicable after </w:t>
        </w:r>
        <w:r w:rsidRPr="00A27116">
          <w:rPr>
            <w:rStyle w:val="Strong"/>
            <w:rFonts w:ascii="Arial" w:hAnsi="Arial" w:cs="Arial"/>
          </w:rPr>
          <w:t>The Company</w:t>
        </w:r>
        <w:r w:rsidRPr="00A27116">
          <w:rPr>
            <w:rFonts w:ascii="Arial" w:hAnsi="Arial" w:cs="Arial"/>
          </w:rPr>
          <w:t xml:space="preserve"> has established which of the </w:t>
        </w:r>
        <w:r w:rsidRPr="00A27116">
          <w:rPr>
            <w:rStyle w:val="Strong"/>
            <w:rFonts w:ascii="Arial" w:hAnsi="Arial" w:cs="Arial"/>
          </w:rPr>
          <w:t>Gated Applications</w:t>
        </w:r>
        <w:r w:rsidRPr="00A27116">
          <w:rPr>
            <w:rFonts w:ascii="Arial" w:hAnsi="Arial" w:cs="Arial"/>
          </w:rPr>
          <w:t xml:space="preserve"> (submitted directly to it or in the case of </w:t>
        </w:r>
        <w:r w:rsidRPr="00A27116">
          <w:rPr>
            <w:rStyle w:val="Strong"/>
            <w:rFonts w:ascii="Arial" w:hAnsi="Arial" w:cs="Arial"/>
          </w:rPr>
          <w:t>Relevant Embedded Medium</w:t>
        </w:r>
        <w:r w:rsidRPr="00A27116">
          <w:rPr>
            <w:rFonts w:ascii="Arial" w:hAnsi="Arial" w:cs="Arial"/>
          </w:rPr>
          <w:t xml:space="preserve"> </w:t>
        </w:r>
        <w:r w:rsidRPr="00A27116">
          <w:rPr>
            <w:rStyle w:val="Strong"/>
            <w:rFonts w:ascii="Arial" w:hAnsi="Arial" w:cs="Arial"/>
          </w:rPr>
          <w:t>Power Stations</w:t>
        </w:r>
        <w:r w:rsidRPr="00A27116">
          <w:rPr>
            <w:rFonts w:ascii="Arial" w:hAnsi="Arial" w:cs="Arial"/>
          </w:rPr>
          <w:t xml:space="preserve"> and </w:t>
        </w:r>
        <w:r w:rsidRPr="00A27116">
          <w:rPr>
            <w:rStyle w:val="Strong"/>
            <w:rFonts w:ascii="Arial" w:hAnsi="Arial" w:cs="Arial"/>
          </w:rPr>
          <w:t>Relevant Embedded Small Power Stations</w:t>
        </w:r>
        <w:r w:rsidRPr="00A27116">
          <w:rPr>
            <w:rFonts w:ascii="Arial" w:hAnsi="Arial" w:cs="Arial"/>
          </w:rPr>
          <w:t xml:space="preserve"> by the owner/operator of the </w:t>
        </w:r>
        <w:r w:rsidRPr="00A27116">
          <w:rPr>
            <w:rStyle w:val="Strong"/>
            <w:rFonts w:ascii="Arial" w:hAnsi="Arial" w:cs="Arial"/>
          </w:rPr>
          <w:t>Distribution System</w:t>
        </w:r>
        <w:r w:rsidRPr="00A27116">
          <w:rPr>
            <w:rFonts w:ascii="Arial" w:hAnsi="Arial" w:cs="Arial"/>
          </w:rPr>
          <w:t>) can enter the</w:t>
        </w:r>
        <w:r w:rsidRPr="00A27116">
          <w:rPr>
            <w:rStyle w:val="Strong"/>
            <w:rFonts w:ascii="Arial" w:hAnsi="Arial" w:cs="Arial"/>
          </w:rPr>
          <w:t xml:space="preserve"> Gated Design Process </w:t>
        </w:r>
        <w:r w:rsidRPr="00A27116">
          <w:rPr>
            <w:rFonts w:ascii="Arial" w:hAnsi="Arial" w:cs="Arial"/>
          </w:rPr>
          <w:t xml:space="preserve">on the basis of the initial checks and in any event at least 10 </w:t>
        </w:r>
        <w:r w:rsidRPr="00A27116">
          <w:rPr>
            <w:rStyle w:val="Strong"/>
            <w:rFonts w:ascii="Arial" w:hAnsi="Arial" w:cs="Arial"/>
          </w:rPr>
          <w:t>Business Days</w:t>
        </w:r>
        <w:r w:rsidRPr="00A27116">
          <w:rPr>
            <w:rFonts w:ascii="Arial" w:hAnsi="Arial" w:cs="Arial"/>
          </w:rPr>
          <w:t xml:space="preserve"> prior to the start of the </w:t>
        </w:r>
        <w:r w:rsidRPr="00A27116">
          <w:rPr>
            <w:rStyle w:val="Strong"/>
            <w:rFonts w:ascii="Arial" w:hAnsi="Arial" w:cs="Arial"/>
          </w:rPr>
          <w:t>Gated Design Process </w:t>
        </w:r>
        <w:r w:rsidRPr="00A27116">
          <w:rPr>
            <w:rFonts w:ascii="Arial" w:hAnsi="Arial" w:cs="Arial"/>
          </w:rPr>
          <w:t>(such period being referred to as the “</w:t>
        </w:r>
        <w:r w:rsidRPr="00A27116">
          <w:rPr>
            <w:rStyle w:val="Strong"/>
            <w:rFonts w:ascii="Arial" w:hAnsi="Arial" w:cs="Arial"/>
          </w:rPr>
          <w:t>Pause</w:t>
        </w:r>
        <w:r w:rsidRPr="00A27116">
          <w:rPr>
            <w:rFonts w:ascii="Arial" w:hAnsi="Arial" w:cs="Arial"/>
          </w:rPr>
          <w:t>”, this period to be taken into account in setting the </w:t>
        </w:r>
        <w:r w:rsidRPr="00A27116">
          <w:rPr>
            <w:rStyle w:val="Strong"/>
            <w:rFonts w:ascii="Arial" w:hAnsi="Arial" w:cs="Arial"/>
          </w:rPr>
          <w:t xml:space="preserve"> Gated Timetable</w:t>
        </w:r>
        <w:r w:rsidRPr="00A27116">
          <w:rPr>
            <w:rFonts w:ascii="Arial" w:hAnsi="Arial" w:cs="Arial"/>
          </w:rPr>
          <w:t>)</w:t>
        </w:r>
        <w:r w:rsidRPr="00A27116">
          <w:rPr>
            <w:rStyle w:val="Strong"/>
            <w:rFonts w:ascii="Arial" w:hAnsi="Arial" w:cs="Arial"/>
          </w:rPr>
          <w:t xml:space="preserve"> The Company</w:t>
        </w:r>
        <w:r w:rsidRPr="00A27116">
          <w:rPr>
            <w:rFonts w:ascii="Arial" w:hAnsi="Arial" w:cs="Arial"/>
          </w:rPr>
          <w:t xml:space="preserve"> will publish the </w:t>
        </w:r>
        <w:r w:rsidRPr="00A27116">
          <w:rPr>
            <w:rStyle w:val="Strong"/>
            <w:rFonts w:ascii="Arial" w:hAnsi="Arial" w:cs="Arial"/>
          </w:rPr>
          <w:t>Gate 2 Information</w:t>
        </w:r>
        <w:r w:rsidRPr="00A27116">
          <w:rPr>
            <w:rFonts w:ascii="Arial" w:hAnsi="Arial" w:cs="Arial"/>
          </w:rPr>
          <w:t xml:space="preserve"> on the </w:t>
        </w:r>
        <w:r w:rsidRPr="00A27116">
          <w:rPr>
            <w:rStyle w:val="Strong"/>
            <w:rFonts w:ascii="Arial" w:hAnsi="Arial" w:cs="Arial"/>
          </w:rPr>
          <w:t>Gate 2 Register.</w:t>
        </w:r>
      </w:ins>
      <w:ins w:id="167" w:author="Tammy Meek (NESO)" w:date="2024-11-05T15:20:00Z">
        <w:r w:rsidRPr="00A27116">
          <w:rPr>
            <w:rStyle w:val="Strong"/>
            <w:rFonts w:ascii="Arial" w:hAnsi="Arial" w:cs="Arial"/>
          </w:rPr>
          <w:t xml:space="preserve"> </w:t>
        </w:r>
      </w:ins>
    </w:p>
    <w:p w14:paraId="796A7BC1" w14:textId="77777777" w:rsidR="0023435F" w:rsidRPr="00A27116" w:rsidRDefault="0023435F" w:rsidP="00A27116">
      <w:p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68" w:author="Tammy Meek (NESO)" w:date="2024-11-05T15:20:00Z"/>
          <w:rStyle w:val="Strong"/>
          <w:rFonts w:ascii="Arial" w:hAnsi="Arial" w:cs="Arial"/>
          <w:b w:val="0"/>
          <w:bCs w:val="0"/>
        </w:rPr>
      </w:pPr>
    </w:p>
    <w:p w14:paraId="63EE7C1F" w14:textId="033418C3" w:rsidR="002516C1" w:rsidRPr="00A27116" w:rsidRDefault="002516C1" w:rsidP="00A27116">
      <w:pPr>
        <w:pStyle w:val="ListParagraph"/>
        <w:numPr>
          <w:ilvl w:val="3"/>
          <w:numId w:val="31"/>
        </w:numPr>
        <w:tabs>
          <w:tab w:val="left" w:pos="709"/>
          <w:tab w:val="left" w:pos="1985"/>
          <w:tab w:val="center" w:pos="4153"/>
          <w:tab w:val="right" w:pos="8306"/>
        </w:tabs>
        <w:spacing w:after="0" w:line="240" w:lineRule="auto"/>
        <w:ind w:left="2835" w:hanging="1134"/>
        <w:jc w:val="both"/>
        <w:outlineLvl w:val="3"/>
        <w:rPr>
          <w:ins w:id="169" w:author="Tammy Meek (NESO)" w:date="2024-11-05T15:19:00Z"/>
          <w:rFonts w:ascii="Arial" w:hAnsi="Arial" w:cs="Arial"/>
        </w:rPr>
      </w:pPr>
      <w:ins w:id="170" w:author="Tammy Meek (NESO)" w:date="2024-11-05T15:19:00Z">
        <w:r w:rsidRPr="00A27116">
          <w:rPr>
            <w:rFonts w:ascii="Arial" w:hAnsi="Arial" w:cs="Arial"/>
          </w:rPr>
          <w:t xml:space="preserve">During the </w:t>
        </w:r>
        <w:r w:rsidRPr="00A27116">
          <w:rPr>
            <w:rStyle w:val="Strong"/>
            <w:rFonts w:ascii="Arial" w:hAnsi="Arial" w:cs="Arial"/>
          </w:rPr>
          <w:t>Pause</w:t>
        </w:r>
        <w:r w:rsidRPr="00A27116">
          <w:rPr>
            <w:rFonts w:ascii="Arial" w:hAnsi="Arial" w:cs="Arial"/>
          </w:rPr>
          <w:t xml:space="preserve"> if a </w:t>
        </w:r>
        <w:r w:rsidRPr="00A27116">
          <w:rPr>
            <w:rStyle w:val="Strong"/>
            <w:rFonts w:ascii="Arial" w:hAnsi="Arial" w:cs="Arial"/>
          </w:rPr>
          <w:t>User</w:t>
        </w:r>
        <w:r w:rsidRPr="00A27116">
          <w:rPr>
            <w:rFonts w:ascii="Arial" w:hAnsi="Arial" w:cs="Arial"/>
          </w:rPr>
          <w:t xml:space="preserve"> no longer wants to proceed with its </w:t>
        </w:r>
        <w:r w:rsidRPr="00A27116">
          <w:rPr>
            <w:rStyle w:val="Strong"/>
            <w:rFonts w:ascii="Arial" w:hAnsi="Arial" w:cs="Arial"/>
          </w:rPr>
          <w:t>Gate 2 Application</w:t>
        </w:r>
        <w:r w:rsidRPr="00A27116">
          <w:rPr>
            <w:rFonts w:ascii="Arial" w:hAnsi="Arial" w:cs="Arial"/>
          </w:rPr>
          <w:t xml:space="preserve"> it can withdraw its </w:t>
        </w:r>
        <w:r w:rsidRPr="00A27116">
          <w:rPr>
            <w:rStyle w:val="Strong"/>
            <w:rFonts w:ascii="Arial" w:hAnsi="Arial" w:cs="Arial"/>
          </w:rPr>
          <w:t>Gate 2 Application</w:t>
        </w:r>
        <w:r w:rsidRPr="00A27116">
          <w:rPr>
            <w:rFonts w:ascii="Arial" w:hAnsi="Arial" w:cs="Arial"/>
          </w:rPr>
          <w:t xml:space="preserve"> by written notice given to </w:t>
        </w:r>
        <w:r w:rsidRPr="00A27116">
          <w:rPr>
            <w:rStyle w:val="Strong"/>
            <w:rFonts w:ascii="Arial" w:hAnsi="Arial" w:cs="Arial"/>
          </w:rPr>
          <w:t>The Company</w:t>
        </w:r>
        <w:r w:rsidRPr="00A27116">
          <w:rPr>
            <w:rFonts w:ascii="Arial" w:hAnsi="Arial" w:cs="Arial"/>
          </w:rPr>
          <w:t xml:space="preserve"> prior to the start of the </w:t>
        </w:r>
        <w:r w:rsidRPr="00A27116">
          <w:rPr>
            <w:rStyle w:val="Strong"/>
            <w:rFonts w:ascii="Arial" w:hAnsi="Arial" w:cs="Arial"/>
          </w:rPr>
          <w:t>Gated Design Process</w:t>
        </w:r>
        <w:r w:rsidRPr="00A27116">
          <w:rPr>
            <w:rFonts w:ascii="Arial" w:hAnsi="Arial" w:cs="Arial"/>
          </w:rPr>
          <w:t>. </w:t>
        </w:r>
      </w:ins>
    </w:p>
    <w:p w14:paraId="655902C4" w14:textId="77777777" w:rsidR="008B68C0" w:rsidRPr="001602BF" w:rsidRDefault="008B68C0" w:rsidP="000D1A21">
      <w:pPr>
        <w:pStyle w:val="ListParagraph"/>
        <w:rPr>
          <w:ins w:id="17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C1D5AFA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72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</w:ins>
    </w:p>
    <w:p w14:paraId="6D38058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74" w:author="Lizzie Timmins (NESO)" w:date="2024-11-05T11:45:00Z"/>
          <w:rFonts w:ascii="Arial" w:hAnsi="Arial" w:cs="Arial"/>
          <w:sz w:val="24"/>
          <w:szCs w:val="24"/>
        </w:rPr>
      </w:pPr>
    </w:p>
    <w:p w14:paraId="19381A28" w14:textId="501F0CAF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/>
        <w:jc w:val="both"/>
        <w:rPr>
          <w:ins w:id="175" w:author="Lizzie Timmins (NESO)" w:date="2024-11-05T11:45:00Z"/>
          <w:rFonts w:ascii="Arial" w:hAnsi="Arial" w:cs="Arial"/>
          <w:sz w:val="24"/>
          <w:szCs w:val="24"/>
        </w:rPr>
      </w:pPr>
      <w:ins w:id="17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must meet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Criteria. </w:t>
        </w:r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process of evidencing and confirming that readiness has been met (and what is required for this) from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Applicant </w:t>
        </w:r>
        <w:r w:rsidRPr="001602BF">
          <w:rPr>
            <w:rFonts w:ascii="Arial" w:hAnsi="Arial" w:cs="Arial"/>
            <w:sz w:val="24"/>
            <w:szCs w:val="24"/>
          </w:rPr>
          <w:t xml:space="preserve">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850206A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7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4F8389B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709" w:hanging="709"/>
        <w:jc w:val="both"/>
        <w:outlineLvl w:val="3"/>
        <w:rPr>
          <w:ins w:id="17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79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Ongoing Compliance with the Original Red Line Boundary</w:t>
        </w:r>
      </w:ins>
    </w:p>
    <w:p w14:paraId="51A071B1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0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133675E9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09"/>
        <w:jc w:val="both"/>
        <w:rPr>
          <w:ins w:id="181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There are also particular requirements and consequences for ongoing compliance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Original Red Line Boundary </w:t>
        </w:r>
        <w:r w:rsidRPr="001602BF">
          <w:rPr>
            <w:rFonts w:ascii="Arial" w:hAnsi="Arial" w:cs="Arial"/>
            <w:sz w:val="24"/>
            <w:szCs w:val="24"/>
          </w:rPr>
          <w:t>and these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are set out in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 16.4.9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Queue Management Process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Original Red Line Boundary Reduction Clause.</w:t>
        </w:r>
      </w:ins>
    </w:p>
    <w:p w14:paraId="2B56209F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720" w:hanging="720"/>
        <w:jc w:val="both"/>
        <w:rPr>
          <w:ins w:id="183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222E375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985"/>
          <w:tab w:val="center" w:pos="4153"/>
          <w:tab w:val="right" w:pos="8306"/>
        </w:tabs>
        <w:spacing w:after="240" w:line="240" w:lineRule="auto"/>
        <w:ind w:left="709" w:hanging="709"/>
        <w:jc w:val="both"/>
        <w:outlineLvl w:val="3"/>
        <w:rPr>
          <w:ins w:id="184" w:author="Lizzie Timmins (NESO)" w:date="2024-11-05T11:45:00Z"/>
          <w:rFonts w:ascii="Arial" w:hAnsi="Arial" w:cs="Arial"/>
          <w:sz w:val="24"/>
          <w:szCs w:val="24"/>
        </w:rPr>
      </w:pPr>
      <w:ins w:id="18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Checking of the Readiness Declarations </w:t>
        </w:r>
      </w:ins>
    </w:p>
    <w:p w14:paraId="620E2506" w14:textId="77777777" w:rsidR="000D1A21" w:rsidRPr="001602BF" w:rsidRDefault="000D1A21" w:rsidP="000D1A21">
      <w:pPr>
        <w:tabs>
          <w:tab w:val="left" w:pos="360"/>
          <w:tab w:val="left" w:pos="1985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186" w:author="Lizzie Timmins (NESO)" w:date="2024-11-05T11:45:00Z"/>
          <w:rFonts w:ascii="Arial" w:hAnsi="Arial" w:cs="Arial"/>
          <w:sz w:val="24"/>
          <w:szCs w:val="24"/>
        </w:rPr>
      </w:pPr>
    </w:p>
    <w:p w14:paraId="53AF5343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187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8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ab/>
          <w:t xml:space="preserve">Although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may be notified as able to progress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 under Paragraph 17.7.6,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during and as soon as reasonably practicable within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Design Process </w:t>
        </w:r>
        <w:r w:rsidRPr="001602BF">
          <w:rPr>
            <w:rFonts w:ascii="Arial" w:hAnsi="Arial" w:cs="Arial"/>
            <w:sz w:val="24"/>
            <w:szCs w:val="24"/>
          </w:rPr>
          <w:t>further detailed checks of the readiness submissions will be undertaken as follows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: </w:t>
        </w:r>
      </w:ins>
    </w:p>
    <w:p w14:paraId="081A0364" w14:textId="77777777" w:rsidR="000D1A21" w:rsidRPr="001602BF" w:rsidRDefault="000D1A21" w:rsidP="000D1A21">
      <w:pPr>
        <w:tabs>
          <w:tab w:val="left" w:pos="360"/>
          <w:tab w:val="left" w:pos="1701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18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900C2D5" w14:textId="30DB2093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0" w:author="Lizzie Timmins (NESO)" w:date="2024-11-05T11:45:00Z"/>
          <w:rFonts w:ascii="Arial" w:eastAsia="Arial" w:hAnsi="Arial" w:cs="Arial"/>
          <w:sz w:val="24"/>
          <w:szCs w:val="24"/>
        </w:rPr>
      </w:pPr>
      <w:ins w:id="19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use reasonable endeavours to undertake a more detailed check as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on all (unless specified otherwise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) 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Readiness Declarations </w:t>
        </w:r>
        <w:r w:rsidRPr="001602BF">
          <w:rPr>
            <w:rFonts w:ascii="Arial" w:hAnsi="Arial" w:cs="Arial"/>
            <w:sz w:val="24"/>
            <w:szCs w:val="24"/>
          </w:rPr>
          <w:t xml:space="preserve">provided (other than where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</w:t>
        </w:r>
        <w:r w:rsidRPr="001602BF">
          <w:rPr>
            <w:rFonts w:ascii="Arial" w:hAnsi="Arial" w:cs="Arial"/>
            <w:sz w:val="24"/>
            <w:szCs w:val="24"/>
          </w:rPr>
          <w:t xml:space="preserve"> is provided for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 xml:space="preserve"> by the owner/operator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hAnsi="Arial" w:cs="Arial"/>
            <w:sz w:val="24"/>
            <w:szCs w:val="24"/>
          </w:rPr>
          <w:t xml:space="preserve"> where it is expected that such owner/operator will use reasonable endeavours to undertake this detailed check). </w:t>
        </w:r>
      </w:ins>
    </w:p>
    <w:p w14:paraId="5D3F455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2" w:author="Lizzie Timmins (NESO)" w:date="2024-11-05T11:45:00Z"/>
          <w:rFonts w:ascii="Arial" w:eastAsia="Arial" w:hAnsi="Arial" w:cs="Arial"/>
          <w:sz w:val="24"/>
          <w:szCs w:val="24"/>
        </w:rPr>
      </w:pPr>
    </w:p>
    <w:p w14:paraId="5F54CE69" w14:textId="5D9E4214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3" w:author="Lizzie Timmins (NESO)" w:date="2024-11-05T11:45:00Z"/>
          <w:rFonts w:ascii="Arial" w:hAnsi="Arial" w:cs="Arial"/>
          <w:sz w:val="24"/>
          <w:szCs w:val="24"/>
        </w:rPr>
      </w:pPr>
      <w:ins w:id="194" w:author="Lizzie Timmins (NESO)" w:date="2024-11-05T11:45:00Z">
        <w:r w:rsidRPr="001602BF">
          <w:rPr>
            <w:rFonts w:ascii="Arial" w:eastAsia="Arial" w:hAnsi="Arial" w:cs="Arial"/>
            <w:sz w:val="24"/>
            <w:szCs w:val="24"/>
          </w:rPr>
          <w:t>Within</w:t>
        </w:r>
        <w:r w:rsidRPr="00CA1477">
          <w:rPr>
            <w:rFonts w:ascii="Arial" w:eastAsia="Arial" w:hAnsi="Arial" w:cs="Arial"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15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Business Days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of the end of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,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The </w:t>
        </w:r>
        <w:r w:rsidRPr="001602BF">
          <w:tab/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will publish on the </w:t>
        </w:r>
        <w:r w:rsidRPr="00B37B89">
          <w:rPr>
            <w:rFonts w:ascii="Arial" w:eastAsia="Arial" w:hAnsi="Arial" w:cs="Arial"/>
            <w:b/>
            <w:sz w:val="24"/>
            <w:szCs w:val="24"/>
          </w:rPr>
          <w:t>Website</w:t>
        </w:r>
        <w:r w:rsidRPr="00B37B89">
          <w:rPr>
            <w:rFonts w:ascii="Arial" w:eastAsia="Arial" w:hAnsi="Arial" w:cs="Arial"/>
            <w:sz w:val="24"/>
            <w:szCs w:val="24"/>
          </w:rPr>
          <w:t xml:space="preserve"> the percentage of detailed checks which have been undertaken under Paragraph 1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7.10.1.1 as a percentage of the total of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which were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Competent 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and met the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Criteria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for readiness for the purposes of entering that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. To facilitate and enable this, each owner/operator of a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Distribution System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shall within 10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Business Days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of the end of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provide the percentage of detailed checks it has undertaken for the purposes of Paragraph 17.10.1.1 as a percentage of the total of its </w:t>
        </w:r>
        <w:r w:rsidRPr="000D1A21">
          <w:rPr>
            <w:rFonts w:ascii="Arial" w:eastAsia="Arial" w:hAnsi="Arial" w:cs="Arial"/>
            <w:b/>
            <w:sz w:val="24"/>
            <w:szCs w:val="24"/>
          </w:rPr>
          <w:t>Gate 2 Applications</w:t>
        </w:r>
        <w:r w:rsidRPr="000D1A21">
          <w:rPr>
            <w:rFonts w:ascii="Arial" w:eastAsia="Arial" w:hAnsi="Arial" w:cs="Arial"/>
            <w:sz w:val="24"/>
            <w:szCs w:val="24"/>
          </w:rPr>
          <w:t xml:space="preserve"> that entered the</w:t>
        </w:r>
        <w:r w:rsidRPr="000D1A21">
          <w:rPr>
            <w:rFonts w:ascii="Arial" w:eastAsia="Arial" w:hAnsi="Arial" w:cs="Arial"/>
            <w:b/>
            <w:sz w:val="24"/>
            <w:szCs w:val="24"/>
          </w:rPr>
          <w:t xml:space="preserve"> Gated Design Process</w:t>
        </w:r>
        <w:r w:rsidRPr="000D1A21">
          <w:rPr>
            <w:rFonts w:ascii="Arial" w:eastAsia="Arial" w:hAnsi="Arial" w:cs="Arial"/>
            <w:sz w:val="24"/>
            <w:szCs w:val="24"/>
          </w:rPr>
          <w:t>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  </w:t>
        </w:r>
      </w:ins>
    </w:p>
    <w:p w14:paraId="537F72E0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5" w:author="Lizzie Timmins (NESO)" w:date="2024-11-05T11:45:00Z"/>
          <w:rFonts w:ascii="Arial" w:hAnsi="Arial" w:cs="Arial"/>
          <w:sz w:val="24"/>
          <w:szCs w:val="24"/>
        </w:rPr>
      </w:pPr>
    </w:p>
    <w:p w14:paraId="5B66E852" w14:textId="77777777" w:rsidR="000D1A21" w:rsidRPr="001602BF" w:rsidRDefault="000D1A21" w:rsidP="000D1A21">
      <w:pPr>
        <w:pStyle w:val="ListParagraph"/>
        <w:numPr>
          <w:ilvl w:val="3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261" w:hanging="1276"/>
        <w:jc w:val="both"/>
        <w:outlineLvl w:val="3"/>
        <w:rPr>
          <w:ins w:id="19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197" w:author="Lizzie Timmins (NESO)" w:date="2024-11-05T11:45:00Z">
        <w:r w:rsidRPr="001602BF"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The Company </w:t>
        </w:r>
        <w:r w:rsidRPr="001602BF">
          <w:rPr>
            <w:rFonts w:ascii="Arial" w:hAnsi="Arial" w:cs="Arial"/>
            <w:sz w:val="24"/>
            <w:szCs w:val="24"/>
          </w:rPr>
          <w:t xml:space="preserve">shall check the evidence provided in all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Readiness Declarations</w:t>
        </w:r>
        <w:r w:rsidRPr="001602BF">
          <w:rPr>
            <w:rFonts w:ascii="Arial" w:hAnsi="Arial" w:cs="Arial"/>
            <w:sz w:val="24"/>
            <w:szCs w:val="24"/>
          </w:rPr>
          <w:t xml:space="preserve"> for duplications and overlaps.   Where duplications and/or overlaps are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Original Red Line Boundaries </w:t>
        </w:r>
        <w:proofErr w:type="gramStart"/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proofErr w:type="gramEnd"/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contact the relevant parties concerned.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In the event that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duplications and/or overlaps are identified the process relating to this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 Methodology</w:t>
        </w:r>
        <w:r w:rsidRPr="001602BF">
          <w:rPr>
            <w:rFonts w:ascii="Arial" w:hAnsi="Arial" w:cs="Arial"/>
            <w:sz w:val="24"/>
            <w:szCs w:val="24"/>
          </w:rPr>
          <w:t xml:space="preserve"> will be applied to establish whether in those circumstances any (and if so which)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Application </w:t>
        </w:r>
        <w:r w:rsidRPr="001602BF">
          <w:rPr>
            <w:rFonts w:ascii="Arial" w:hAnsi="Arial" w:cs="Arial"/>
            <w:sz w:val="24"/>
            <w:szCs w:val="24"/>
          </w:rPr>
          <w:t xml:space="preserve">has not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15EB6FAD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080"/>
        <w:jc w:val="both"/>
        <w:outlineLvl w:val="3"/>
        <w:rPr>
          <w:ins w:id="198" w:author="Lizzie Timmins (NESO)" w:date="2024-11-05T11:45:00Z"/>
          <w:rFonts w:ascii="Arial" w:hAnsi="Arial" w:cs="Arial"/>
          <w:sz w:val="24"/>
          <w:szCs w:val="24"/>
        </w:rPr>
      </w:pPr>
    </w:p>
    <w:p w14:paraId="04280A2E" w14:textId="2A0630E0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199" w:author="Lizzie Timmins (NESO)" w:date="2024-11-05T11:45:00Z"/>
          <w:rFonts w:ascii="Arial" w:hAnsi="Arial" w:cs="Arial"/>
          <w:sz w:val="24"/>
          <w:szCs w:val="24"/>
        </w:rPr>
      </w:pPr>
      <w:ins w:id="200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Following the above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notify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User </w:t>
        </w:r>
        <w:r w:rsidRPr="001602BF">
          <w:rPr>
            <w:rFonts w:ascii="Arial" w:eastAsia="Arial" w:hAnsi="Arial" w:cs="Arial"/>
            <w:sz w:val="24"/>
            <w:szCs w:val="24"/>
          </w:rPr>
          <w:t>(and in the case of a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Large Embedded Power Station</w:t>
        </w:r>
        <w:r w:rsidRPr="001602BF">
          <w:rPr>
            <w:rFonts w:ascii="Arial" w:eastAsia="Arial" w:hAnsi="Arial" w:cs="Arial"/>
            <w:sz w:val="24"/>
            <w:szCs w:val="24"/>
          </w:rPr>
          <w:t>, the owner/operator of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the </w:t>
        </w:r>
        <w:r w:rsidRPr="001602BF">
          <w:rPr>
            <w:rFonts w:ascii="Arial" w:eastAsia="Arial" w:hAnsi="Arial" w:cs="Arial"/>
            <w:b/>
            <w:bCs/>
            <w:sz w:val="24"/>
            <w:szCs w:val="24"/>
          </w:rPr>
          <w:t>Distribution System</w:t>
        </w:r>
        <w:r w:rsidRPr="001602BF">
          <w:rPr>
            <w:rFonts w:ascii="Arial" w:eastAsia="Arial" w:hAnsi="Arial" w:cs="Arial"/>
            <w:sz w:val="24"/>
            <w:szCs w:val="24"/>
          </w:rPr>
          <w:t xml:space="preserve">) </w:t>
        </w:r>
        <w:r w:rsidRPr="001602BF">
          <w:rPr>
            <w:rFonts w:ascii="Arial" w:hAnsi="Arial" w:cs="Arial"/>
            <w:sz w:val="24"/>
            <w:szCs w:val="24"/>
          </w:rPr>
          <w:t xml:space="preserve">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fully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(and where this is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bookmarkStart w:id="201" w:name="_Hlk180083840"/>
        <w:r w:rsidRPr="001602BF">
          <w:rPr>
            <w:rFonts w:ascii="Arial" w:hAnsi="Arial" w:cs="Arial"/>
            <w:sz w:val="24"/>
            <w:szCs w:val="24"/>
          </w:rPr>
          <w:t xml:space="preserve">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Relevant Embedded Power Station </w:t>
        </w:r>
        <w:r w:rsidRPr="001602BF">
          <w:rPr>
            <w:rFonts w:ascii="Arial" w:hAnsi="Arial" w:cs="Arial"/>
            <w:sz w:val="24"/>
            <w:szCs w:val="24"/>
          </w:rPr>
          <w:t xml:space="preserve">whether all, none or which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>)</w:t>
        </w:r>
        <w:bookmarkEnd w:id="201"/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0F1B4162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2" w:author="Lizzie Timmins (NESO)" w:date="2024-11-05T11:45:00Z"/>
          <w:rFonts w:ascii="Arial" w:hAnsi="Arial" w:cs="Arial"/>
          <w:sz w:val="24"/>
          <w:szCs w:val="24"/>
        </w:rPr>
      </w:pPr>
      <w:ins w:id="20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3A808B2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4" w:author="Lizzie Timmins (NESO)" w:date="2024-11-05T11:45:00Z"/>
          <w:rFonts w:ascii="Arial" w:hAnsi="Arial" w:cs="Arial"/>
          <w:sz w:val="24"/>
          <w:szCs w:val="24"/>
        </w:rPr>
      </w:pPr>
      <w:ins w:id="205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be made.  </w:t>
        </w:r>
      </w:ins>
    </w:p>
    <w:p w14:paraId="00626212" w14:textId="77777777" w:rsidR="000D1A21" w:rsidRPr="001602BF" w:rsidRDefault="000D1A21" w:rsidP="000D1A21">
      <w:pPr>
        <w:pStyle w:val="ListParagraph"/>
        <w:ind w:left="1701" w:hanging="992"/>
        <w:rPr>
          <w:ins w:id="206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5958F201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07" w:author="Lizzie Timmins (NESO)" w:date="2024-11-05T11:45:00Z"/>
          <w:rFonts w:ascii="Arial" w:hAnsi="Arial" w:cs="Arial"/>
          <w:sz w:val="24"/>
          <w:szCs w:val="24"/>
        </w:rPr>
      </w:pPr>
      <w:ins w:id="208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has not been met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Company</w:t>
        </w:r>
        <w:r w:rsidRPr="001602BF">
          <w:rPr>
            <w:rFonts w:ascii="Arial" w:hAnsi="Arial" w:cs="Arial"/>
            <w:sz w:val="24"/>
            <w:szCs w:val="24"/>
          </w:rPr>
          <w:t xml:space="preserve"> will confirm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(providing substantiated reasons why) that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 has been rejected and that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not be made.   </w:t>
        </w:r>
      </w:ins>
    </w:p>
    <w:p w14:paraId="4448E34F" w14:textId="77777777" w:rsidR="000D1A21" w:rsidRPr="001602BF" w:rsidRDefault="000D1A21" w:rsidP="000D1A21">
      <w:pPr>
        <w:pStyle w:val="ListParagraph"/>
        <w:ind w:left="1701" w:hanging="992"/>
        <w:rPr>
          <w:ins w:id="209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B4538D9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0" w:author="Lizzie Timmins (NESO)" w:date="2024-11-05T11:45:00Z"/>
          <w:rFonts w:ascii="Arial" w:hAnsi="Arial" w:cs="Arial"/>
          <w:sz w:val="24"/>
          <w:szCs w:val="24"/>
        </w:rPr>
      </w:pPr>
      <w:ins w:id="21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In the case of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Evaluation Application</w:t>
        </w:r>
        <w:r w:rsidRPr="001602BF">
          <w:rPr>
            <w:rFonts w:ascii="Arial" w:hAnsi="Arial" w:cs="Arial"/>
            <w:sz w:val="24"/>
            <w:szCs w:val="24"/>
          </w:rPr>
          <w:t xml:space="preserve"> involving more than one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</w:t>
        </w:r>
        <w:r w:rsidRPr="001602BF">
          <w:rPr>
            <w:rFonts w:ascii="Arial" w:hAnsi="Arial" w:cs="Arial"/>
            <w:sz w:val="24"/>
            <w:szCs w:val="24"/>
          </w:rPr>
          <w:t>,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will only be progressed </w:t>
        </w:r>
        <w:proofErr w:type="gramStart"/>
        <w:r w:rsidRPr="001602BF">
          <w:rPr>
            <w:rFonts w:ascii="Arial" w:hAnsi="Arial" w:cs="Arial"/>
            <w:sz w:val="24"/>
            <w:szCs w:val="24"/>
          </w:rPr>
          <w:t>on the basis of</w:t>
        </w:r>
        <w:proofErr w:type="gramEnd"/>
        <w:r w:rsidRPr="001602BF">
          <w:rPr>
            <w:rFonts w:ascii="Arial" w:hAnsi="Arial" w:cs="Arial"/>
            <w:sz w:val="24"/>
            <w:szCs w:val="24"/>
          </w:rPr>
          <w:t xml:space="preserve">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Relevant Embedded Power Stations</w:t>
        </w:r>
        <w:r w:rsidRPr="001602BF">
          <w:rPr>
            <w:rFonts w:ascii="Arial" w:hAnsi="Arial" w:cs="Arial"/>
            <w:sz w:val="24"/>
            <w:szCs w:val="24"/>
          </w:rPr>
          <w:t xml:space="preserve"> (and MW) that have met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</w:t>
        </w:r>
        <w:r w:rsidRPr="001602BF">
          <w:rPr>
            <w:rFonts w:ascii="Arial" w:hAnsi="Arial" w:cs="Arial"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Application</w:t>
        </w:r>
        <w:r w:rsidRPr="001602BF">
          <w:rPr>
            <w:rFonts w:ascii="Arial" w:hAnsi="Arial" w:cs="Arial"/>
            <w:sz w:val="24"/>
            <w:szCs w:val="24"/>
          </w:rPr>
          <w:t xml:space="preserve"> deemed to be amended accordingly.  </w:t>
        </w:r>
      </w:ins>
    </w:p>
    <w:p w14:paraId="69A2ACEE" w14:textId="77777777" w:rsidR="000D1A21" w:rsidRPr="001602BF" w:rsidRDefault="000D1A21" w:rsidP="000D1A21">
      <w:pPr>
        <w:pStyle w:val="ListParagraph"/>
        <w:ind w:left="1701" w:hanging="992"/>
        <w:rPr>
          <w:ins w:id="212" w:author="Lizzie Timmins (NESO)" w:date="2024-11-05T11:45:00Z"/>
        </w:rPr>
      </w:pPr>
    </w:p>
    <w:p w14:paraId="20D106F9" w14:textId="77777777" w:rsidR="000D1A21" w:rsidRPr="005E3F32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13" w:author="Lizzie Timmins (NESO)" w:date="2024-11-05T11:59:00Z"/>
          <w:rFonts w:ascii="Arial" w:hAnsi="Arial" w:cs="Arial"/>
          <w:b/>
          <w:bCs/>
          <w:sz w:val="24"/>
          <w:szCs w:val="24"/>
        </w:rPr>
      </w:pPr>
      <w:ins w:id="214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 notifications under Paragraphs 17.10.2 to 17.10.4 will be given by </w:t>
        </w:r>
        <w:r w:rsidRPr="005E3F32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5E3F32">
          <w:rPr>
            <w:rFonts w:ascii="Arial" w:hAnsi="Arial" w:cs="Arial"/>
            <w:sz w:val="24"/>
            <w:szCs w:val="24"/>
          </w:rPr>
          <w:t xml:space="preserve"> to the </w:t>
        </w:r>
        <w:r w:rsidRPr="005E3F32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5E3F32">
          <w:rPr>
            <w:rFonts w:ascii="Arial" w:hAnsi="Arial" w:cs="Arial"/>
            <w:sz w:val="24"/>
            <w:szCs w:val="24"/>
          </w:rPr>
          <w:t xml:space="preserve"> as soon as reasonably practicable. </w:t>
        </w:r>
      </w:ins>
    </w:p>
    <w:p w14:paraId="0E053023" w14:textId="77777777" w:rsidR="000D1A21" w:rsidRPr="005B5178" w:rsidRDefault="000D1A21" w:rsidP="005B5178">
      <w:pPr>
        <w:rPr>
          <w:ins w:id="215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8147299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993" w:hanging="993"/>
        <w:jc w:val="both"/>
        <w:outlineLvl w:val="3"/>
        <w:rPr>
          <w:ins w:id="216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1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</w:ins>
    </w:p>
    <w:p w14:paraId="437D4726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18" w:author="Lizzie Timmins (NESO)" w:date="2024-11-05T11:45:00Z"/>
          <w:rFonts w:ascii="Arial" w:hAnsi="Arial" w:cs="Arial"/>
          <w:sz w:val="24"/>
          <w:szCs w:val="24"/>
        </w:rPr>
      </w:pPr>
    </w:p>
    <w:p w14:paraId="381F687A" w14:textId="77777777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34"/>
        <w:jc w:val="both"/>
        <w:rPr>
          <w:ins w:id="219" w:author="Lizzie Timmins (NESO)" w:date="2024-11-05T11:45:00Z"/>
          <w:rFonts w:ascii="Arial" w:hAnsi="Arial" w:cs="Arial"/>
          <w:sz w:val="24"/>
          <w:szCs w:val="24"/>
        </w:rPr>
      </w:pPr>
      <w:ins w:id="220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Applications </w:t>
        </w:r>
        <w:r w:rsidRPr="001602BF">
          <w:rPr>
            <w:rFonts w:ascii="Arial" w:hAnsi="Arial" w:cs="Arial"/>
            <w:sz w:val="24"/>
            <w:szCs w:val="24"/>
          </w:rPr>
          <w:t xml:space="preserve">assessed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meeting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Criteria </w:t>
        </w:r>
        <w:r w:rsidRPr="001602BF">
          <w:rPr>
            <w:rFonts w:ascii="Arial" w:hAnsi="Arial" w:cs="Arial"/>
            <w:sz w:val="24"/>
            <w:szCs w:val="24"/>
          </w:rPr>
          <w:t>will be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processed in accordance with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Connections Network Design Methodology </w:t>
        </w:r>
        <w:r w:rsidRPr="001602BF">
          <w:rPr>
            <w:rFonts w:ascii="Arial" w:hAnsi="Arial" w:cs="Arial"/>
            <w:sz w:val="24"/>
            <w:szCs w:val="24"/>
          </w:rPr>
          <w:t>and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Project Designation Methodology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27F7EAD6" w14:textId="68764F26" w:rsidR="000D1A21" w:rsidRPr="001602BF" w:rsidRDefault="000D1A21" w:rsidP="000D1A21">
      <w:pPr>
        <w:pStyle w:val="ListParagraph"/>
        <w:tabs>
          <w:tab w:val="center" w:pos="4153"/>
          <w:tab w:val="right" w:pos="8306"/>
        </w:tabs>
        <w:spacing w:after="0" w:line="240" w:lineRule="auto"/>
        <w:ind w:left="1110"/>
        <w:jc w:val="both"/>
        <w:rPr>
          <w:ins w:id="221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6CF8D766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22" w:author="Lizzie Timmins (NESO)" w:date="2024-11-05T11:45:00Z"/>
          <w:rFonts w:ascii="Arial" w:hAnsi="Arial" w:cs="Arial"/>
          <w:sz w:val="24"/>
          <w:szCs w:val="24"/>
        </w:rPr>
      </w:pPr>
      <w:ins w:id="223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1 Offer </w:t>
        </w:r>
      </w:ins>
    </w:p>
    <w:p w14:paraId="216C6515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360"/>
        <w:jc w:val="both"/>
        <w:outlineLvl w:val="3"/>
        <w:rPr>
          <w:ins w:id="224" w:author="Lizzie Timmins (NESO)" w:date="2024-11-05T11:45:00Z"/>
          <w:rFonts w:ascii="Arial" w:hAnsi="Arial" w:cs="Arial"/>
          <w:sz w:val="24"/>
          <w:szCs w:val="24"/>
        </w:rPr>
      </w:pPr>
    </w:p>
    <w:p w14:paraId="566EA860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5" w:author="Lizzie Timmins (NESO)" w:date="2024-11-05T11:45:00Z"/>
          <w:rFonts w:ascii="Arial" w:hAnsi="Arial" w:cs="Arial"/>
          <w:sz w:val="24"/>
          <w:szCs w:val="24"/>
        </w:rPr>
      </w:pPr>
      <w:ins w:id="22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as soon as reasonably practicable within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. Where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includes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will be provided later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Design Process</w:t>
        </w:r>
        <w:r w:rsidRPr="001602BF">
          <w:rPr>
            <w:rFonts w:ascii="Arial" w:hAnsi="Arial" w:cs="Arial"/>
            <w:sz w:val="24"/>
            <w:szCs w:val="24"/>
          </w:rPr>
          <w:t xml:space="preserve">, given the design involved, than one which does not include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6E3E4B3B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7" w:author="Lizzie Timmins (NESO)" w:date="2024-11-05T11:45:00Z"/>
          <w:rFonts w:ascii="Arial" w:hAnsi="Arial" w:cs="Arial"/>
          <w:sz w:val="24"/>
          <w:szCs w:val="24"/>
        </w:rPr>
      </w:pPr>
    </w:p>
    <w:p w14:paraId="66D906E6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28" w:author="Lizzie Timmins (NESO)" w:date="2024-11-05T11:45:00Z"/>
          <w:rFonts w:ascii="Arial" w:hAnsi="Arial" w:cs="Arial"/>
          <w:sz w:val="24"/>
          <w:szCs w:val="24"/>
        </w:rPr>
      </w:pPr>
      <w:ins w:id="22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shall be provided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</w:t>
        </w:r>
        <w:r w:rsidRPr="001602BF">
          <w:rPr>
            <w:rFonts w:ascii="Arial" w:hAnsi="Arial" w:cs="Arial"/>
            <w:sz w:val="24"/>
            <w:szCs w:val="24"/>
          </w:rPr>
          <w:t xml:space="preserve"> but will not have the full details in the Appendices and will include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, the effect of which is to make all the rights and obligations conditional until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is accepted. A connection location and date will be provided but only on an indicative basis and the connection date and location will only be confirmed (with all the other details) in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Offer</w:t>
        </w:r>
        <w:r w:rsidRPr="001602BF">
          <w:rPr>
            <w:rFonts w:ascii="Arial" w:hAnsi="Arial" w:cs="Arial"/>
            <w:sz w:val="24"/>
            <w:szCs w:val="24"/>
          </w:rPr>
          <w:t xml:space="preserve"> following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Application</w:t>
        </w:r>
        <w:r w:rsidRPr="001602BF">
          <w:rPr>
            <w:rFonts w:ascii="Arial" w:hAnsi="Arial" w:cs="Arial"/>
            <w:sz w:val="24"/>
            <w:szCs w:val="24"/>
          </w:rPr>
          <w:t xml:space="preserve">.  </w:t>
        </w:r>
      </w:ins>
    </w:p>
    <w:p w14:paraId="2EEA981F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0" w:author="Lizzie Timmins (NESO)" w:date="2024-11-05T11:45:00Z"/>
          <w:rFonts w:ascii="Arial" w:hAnsi="Arial" w:cs="Arial"/>
          <w:sz w:val="24"/>
          <w:szCs w:val="24"/>
        </w:rPr>
      </w:pPr>
    </w:p>
    <w:p w14:paraId="78DAACAF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701" w:hanging="992"/>
        <w:jc w:val="both"/>
        <w:outlineLvl w:val="3"/>
        <w:rPr>
          <w:ins w:id="231" w:author="Lizzie Timmins (NESO)" w:date="2024-11-05T11:45:00Z"/>
          <w:rFonts w:ascii="Arial" w:hAnsi="Arial" w:cs="Arial"/>
          <w:sz w:val="24"/>
          <w:szCs w:val="24"/>
        </w:rPr>
      </w:pPr>
      <w:ins w:id="232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There is an exception to Paragraph 17.12.2 where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Reservation</w:t>
        </w:r>
        <w:r w:rsidRPr="001602BF">
          <w:rPr>
            <w:rFonts w:ascii="Arial" w:hAnsi="Arial" w:cs="Arial"/>
            <w:sz w:val="24"/>
            <w:szCs w:val="24"/>
          </w:rPr>
          <w:t xml:space="preserve"> has been included. In that case, whilst the rights and obligations remain conditional, the connection date and connection location of, as appropriate,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Connection Site</w:t>
        </w:r>
        <w:r w:rsidRPr="001602BF">
          <w:rPr>
            <w:rFonts w:ascii="Arial" w:hAnsi="Arial" w:cs="Arial"/>
            <w:sz w:val="24"/>
            <w:szCs w:val="24"/>
          </w:rPr>
          <w:t xml:space="preserve"> or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Transmission Interface Site</w:t>
        </w:r>
        <w:r w:rsidRPr="001602BF">
          <w:rPr>
            <w:rFonts w:ascii="Arial" w:hAnsi="Arial" w:cs="Arial"/>
            <w:sz w:val="24"/>
            <w:szCs w:val="24"/>
          </w:rPr>
          <w:t xml:space="preserve"> or site of Connection may be provided and identified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 xml:space="preserve"> and any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made on the basis of these subject to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being applied for and accepted by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Applicant </w:t>
        </w:r>
        <w:r w:rsidRPr="001602BF">
          <w:rPr>
            <w:rFonts w:ascii="Arial" w:hAnsi="Arial" w:cs="Arial"/>
            <w:sz w:val="24"/>
            <w:szCs w:val="24"/>
          </w:rPr>
          <w:t xml:space="preserve">in the timescales specified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Offer</w:t>
        </w:r>
        <w:r w:rsidRPr="001602BF">
          <w:rPr>
            <w:rFonts w:ascii="Arial" w:hAnsi="Arial" w:cs="Arial"/>
            <w:sz w:val="24"/>
            <w:szCs w:val="24"/>
          </w:rPr>
          <w:t>.</w:t>
        </w:r>
      </w:ins>
    </w:p>
    <w:p w14:paraId="781FA417" w14:textId="77777777" w:rsidR="000D1A21" w:rsidRPr="001602BF" w:rsidRDefault="000D1A21" w:rsidP="000D1A21">
      <w:pPr>
        <w:tabs>
          <w:tab w:val="center" w:pos="4153"/>
          <w:tab w:val="right" w:pos="8306"/>
        </w:tabs>
        <w:spacing w:after="0" w:line="240" w:lineRule="auto"/>
        <w:ind w:left="940" w:hanging="940"/>
        <w:jc w:val="both"/>
        <w:rPr>
          <w:ins w:id="233" w:author="Lizzie Timmins (NESO)" w:date="2024-11-05T11:45:00Z"/>
          <w:rFonts w:ascii="Arial" w:hAnsi="Arial" w:cs="Arial"/>
          <w:sz w:val="24"/>
          <w:szCs w:val="24"/>
        </w:rPr>
      </w:pPr>
    </w:p>
    <w:p w14:paraId="70E7038F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134" w:hanging="1134"/>
        <w:jc w:val="both"/>
        <w:outlineLvl w:val="3"/>
        <w:rPr>
          <w:ins w:id="234" w:author="Lizzie Timmins (NESO)" w:date="2024-11-05T11:45:00Z"/>
          <w:rFonts w:ascii="Arial" w:hAnsi="Arial" w:cs="Arial"/>
          <w:sz w:val="24"/>
          <w:szCs w:val="24"/>
        </w:rPr>
      </w:pPr>
      <w:ins w:id="235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 </w:t>
        </w:r>
      </w:ins>
    </w:p>
    <w:p w14:paraId="698072DE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720"/>
        <w:jc w:val="both"/>
        <w:outlineLvl w:val="3"/>
        <w:rPr>
          <w:ins w:id="236" w:author="Lizzie Timmins (NESO)" w:date="2024-11-05T11:45:00Z"/>
          <w:rFonts w:ascii="Arial" w:hAnsi="Arial" w:cs="Arial"/>
          <w:sz w:val="24"/>
          <w:szCs w:val="24"/>
        </w:rPr>
      </w:pPr>
      <w:ins w:id="237" w:author="Lizzie Timmins (NESO)" w:date="2024-11-05T11:45:00Z"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</w:ins>
    </w:p>
    <w:p w14:paraId="7FC39A7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38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39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Any </w:t>
        </w:r>
        <w:r w:rsidRPr="001602BF">
          <w:rPr>
            <w:rFonts w:ascii="Arial" w:hAnsi="Arial" w:cs="Arial"/>
            <w:sz w:val="24"/>
            <w:szCs w:val="24"/>
          </w:rPr>
          <w:tab/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Offers </w:t>
        </w:r>
        <w:r w:rsidRPr="001602BF">
          <w:rPr>
            <w:rFonts w:ascii="Arial" w:hAnsi="Arial" w:cs="Arial"/>
            <w:sz w:val="24"/>
            <w:szCs w:val="24"/>
          </w:rPr>
          <w:t xml:space="preserve">shall be provided by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, in the timescales for this set out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Timetable</w:t>
        </w:r>
        <w:r w:rsidRPr="001602BF">
          <w:rPr>
            <w:rFonts w:ascii="Arial" w:hAnsi="Arial" w:cs="Arial"/>
            <w:sz w:val="24"/>
            <w:szCs w:val="24"/>
          </w:rPr>
          <w:t xml:space="preserve"> for that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Gated Application Window and Offer Run</w:t>
        </w:r>
        <w:r w:rsidRPr="001602BF">
          <w:rPr>
            <w:rFonts w:ascii="Arial" w:hAnsi="Arial" w:cs="Arial"/>
            <w:sz w:val="24"/>
            <w:szCs w:val="24"/>
          </w:rPr>
          <w:t xml:space="preserve">. </w:t>
        </w:r>
      </w:ins>
    </w:p>
    <w:p w14:paraId="0E09D60C" w14:textId="77777777" w:rsidR="000D1A21" w:rsidRPr="001602BF" w:rsidRDefault="000D1A21" w:rsidP="000D1A21">
      <w:p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0" w:author="Lizzie Timmins (NESO)" w:date="2024-11-05T11:45:00Z"/>
          <w:rFonts w:ascii="Arial" w:hAnsi="Arial" w:cs="Arial"/>
          <w:b/>
          <w:bCs/>
          <w:sz w:val="24"/>
          <w:szCs w:val="24"/>
        </w:rPr>
      </w:pPr>
      <w:ins w:id="241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 </w:t>
        </w:r>
      </w:ins>
    </w:p>
    <w:p w14:paraId="2A6545EE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2" w:author="Lizzie Timmins (NESO)" w:date="2024-11-05T11:45:00Z"/>
          <w:rFonts w:ascii="Arial" w:hAnsi="Arial" w:cs="Arial"/>
          <w:sz w:val="24"/>
          <w:szCs w:val="24"/>
        </w:rPr>
      </w:pPr>
      <w:ins w:id="243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 xml:space="preserve">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 2 Offer </w:t>
        </w:r>
        <w:r w:rsidRPr="001602BF">
          <w:rPr>
            <w:rFonts w:ascii="Arial" w:hAnsi="Arial" w:cs="Arial"/>
            <w:sz w:val="24"/>
            <w:szCs w:val="24"/>
          </w:rPr>
          <w:t xml:space="preserve">shall be made in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form relevant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>and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provide a connection date and location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Works </w:t>
        </w:r>
        <w:r w:rsidRPr="001602BF">
          <w:rPr>
            <w:rFonts w:ascii="Arial" w:hAnsi="Arial" w:cs="Arial"/>
            <w:sz w:val="24"/>
            <w:szCs w:val="24"/>
          </w:rPr>
          <w:t xml:space="preserve">and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Construction Programme </w:t>
        </w:r>
        <w:r w:rsidRPr="001602BF">
          <w:rPr>
            <w:rFonts w:ascii="Arial" w:hAnsi="Arial" w:cs="Arial"/>
            <w:sz w:val="24"/>
            <w:szCs w:val="24"/>
          </w:rPr>
          <w:t>in respect of this.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 </w:t>
        </w:r>
      </w:ins>
    </w:p>
    <w:p w14:paraId="0A387E73" w14:textId="77777777" w:rsidR="000D1A21" w:rsidRPr="001602BF" w:rsidRDefault="000D1A21" w:rsidP="000D1A21">
      <w:pPr>
        <w:pStyle w:val="ListParagraph"/>
        <w:ind w:left="1985" w:hanging="1276"/>
        <w:rPr>
          <w:ins w:id="244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3457C417" w14:textId="77777777" w:rsidR="000D1A21" w:rsidRPr="001602BF" w:rsidRDefault="000D1A21" w:rsidP="000D1A21">
      <w:pPr>
        <w:pStyle w:val="ListParagraph"/>
        <w:numPr>
          <w:ilvl w:val="2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5" w:author="Lizzie Timmins (NESO)" w:date="2024-11-05T11:45:00Z"/>
          <w:rFonts w:ascii="Arial" w:hAnsi="Arial" w:cs="Arial"/>
          <w:sz w:val="24"/>
          <w:szCs w:val="24"/>
        </w:rPr>
      </w:pPr>
      <w:ins w:id="246" w:author="Lizzie Timmins (NESO)" w:date="2024-11-05T11:45:00Z">
        <w:r w:rsidRPr="001602BF">
          <w:rPr>
            <w:rFonts w:ascii="Arial" w:hAnsi="Arial" w:cs="Arial"/>
            <w:sz w:val="24"/>
            <w:szCs w:val="24"/>
          </w:rPr>
          <w:t>If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Gated Applicant </w:t>
        </w:r>
        <w:r w:rsidRPr="001602BF">
          <w:rPr>
            <w:rFonts w:ascii="Arial" w:hAnsi="Arial" w:cs="Arial"/>
            <w:sz w:val="24"/>
            <w:szCs w:val="24"/>
          </w:rPr>
          <w:t>has already accepted a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1 Offer</w:t>
        </w:r>
        <w:r w:rsidRPr="001602BF">
          <w:rPr>
            <w:rFonts w:ascii="Arial" w:hAnsi="Arial" w:cs="Arial"/>
            <w:sz w:val="24"/>
            <w:szCs w:val="24"/>
          </w:rPr>
          <w:t>, the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Gate 2 Offer </w:t>
        </w:r>
        <w:r w:rsidRPr="001602BF">
          <w:rPr>
            <w:rFonts w:ascii="Arial" w:hAnsi="Arial" w:cs="Arial"/>
            <w:sz w:val="24"/>
            <w:szCs w:val="24"/>
          </w:rPr>
          <w:t xml:space="preserve">will be a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Modification Offer</w:t>
        </w:r>
        <w:r w:rsidRPr="001602BF">
          <w:rPr>
            <w:rFonts w:ascii="Arial" w:hAnsi="Arial" w:cs="Arial"/>
            <w:sz w:val="24"/>
            <w:szCs w:val="24"/>
          </w:rPr>
          <w:t xml:space="preserve"> to, inter alia, remove the effect of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1 Conditional Clause</w:t>
        </w:r>
        <w:r w:rsidRPr="001602BF">
          <w:rPr>
            <w:rFonts w:ascii="Arial" w:hAnsi="Arial" w:cs="Arial"/>
            <w:sz w:val="24"/>
            <w:szCs w:val="24"/>
          </w:rPr>
          <w:t xml:space="preserve"> and on acceptance the rights and obligations (including in respect of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Cancellation Charges </w:t>
        </w:r>
        <w:r w:rsidRPr="001602BF">
          <w:rPr>
            <w:rFonts w:ascii="Arial" w:hAnsi="Arial" w:cs="Arial"/>
            <w:sz w:val="24"/>
            <w:szCs w:val="24"/>
          </w:rPr>
          <w:t>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Final Sums </w:t>
        </w:r>
        <w:r w:rsidRPr="001602BF">
          <w:rPr>
            <w:rFonts w:ascii="Arial" w:hAnsi="Arial" w:cs="Arial"/>
            <w:sz w:val="24"/>
            <w:szCs w:val="24"/>
          </w:rPr>
          <w:t xml:space="preserve">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Queue Management Process</w:t>
        </w:r>
        <w:r w:rsidRPr="001602BF">
          <w:rPr>
            <w:rFonts w:ascii="Arial" w:hAnsi="Arial" w:cs="Arial"/>
            <w:sz w:val="24"/>
            <w:szCs w:val="24"/>
          </w:rPr>
          <w:t xml:space="preserve">) will apply. </w:t>
        </w:r>
      </w:ins>
    </w:p>
    <w:p w14:paraId="260A76AE" w14:textId="77777777" w:rsidR="000D1A21" w:rsidRPr="001602BF" w:rsidRDefault="000D1A21" w:rsidP="000D1A21">
      <w:pPr>
        <w:pStyle w:val="ListParagraph"/>
        <w:ind w:left="1985" w:hanging="1276"/>
        <w:rPr>
          <w:ins w:id="247" w:author="Lizzie Timmins (NESO)" w:date="2024-11-05T11:45:00Z"/>
          <w:rFonts w:ascii="Arial" w:hAnsi="Arial" w:cs="Arial"/>
          <w:b/>
          <w:bCs/>
          <w:sz w:val="24"/>
          <w:szCs w:val="24"/>
        </w:rPr>
      </w:pPr>
    </w:p>
    <w:p w14:paraId="7A77C042" w14:textId="77777777" w:rsidR="000D1A21" w:rsidRPr="001602BF" w:rsidRDefault="000D1A21" w:rsidP="000D1A21">
      <w:pPr>
        <w:pStyle w:val="ListParagraph"/>
        <w:numPr>
          <w:ilvl w:val="1"/>
          <w:numId w:val="31"/>
        </w:numPr>
        <w:tabs>
          <w:tab w:val="left" w:pos="360"/>
          <w:tab w:val="left" w:pos="709"/>
          <w:tab w:val="left" w:pos="1287"/>
          <w:tab w:val="center" w:pos="4153"/>
          <w:tab w:val="right" w:pos="8306"/>
        </w:tabs>
        <w:spacing w:after="0" w:line="240" w:lineRule="auto"/>
        <w:ind w:left="1985" w:hanging="1276"/>
        <w:jc w:val="both"/>
        <w:outlineLvl w:val="3"/>
        <w:rPr>
          <w:ins w:id="248" w:author="Lizzie Timmins (NESO)" w:date="2024-11-05T11:45:00Z"/>
          <w:rFonts w:ascii="Arial" w:hAnsi="Arial" w:cs="Arial"/>
          <w:sz w:val="24"/>
          <w:szCs w:val="24"/>
        </w:rPr>
      </w:pPr>
      <w:ins w:id="249" w:author="Lizzie Timmins (NESO)" w:date="2024-11-05T11:45:00Z">
        <w:r w:rsidRPr="001602BF">
          <w:tab/>
        </w:r>
        <w:r w:rsidRPr="001602BF">
          <w:rPr>
            <w:rFonts w:ascii="Arial" w:hAnsi="Arial" w:cs="Arial"/>
            <w:sz w:val="24"/>
            <w:szCs w:val="24"/>
          </w:rPr>
          <w:t xml:space="preserve">Any dispute between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The Company</w:t>
        </w:r>
        <w:r w:rsidRPr="001602BF">
          <w:rPr>
            <w:rFonts w:ascii="Arial" w:hAnsi="Arial" w:cs="Arial"/>
            <w:sz w:val="24"/>
            <w:szCs w:val="24"/>
          </w:rPr>
          <w:t xml:space="preserve"> and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User</w:t>
        </w:r>
        <w:r w:rsidRPr="001602BF">
          <w:rPr>
            <w:rFonts w:ascii="Arial" w:hAnsi="Arial" w:cs="Arial"/>
            <w:sz w:val="24"/>
            <w:szCs w:val="24"/>
          </w:rPr>
          <w:t xml:space="preserve"> as to whether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Gated Application </w:t>
        </w:r>
        <w:r w:rsidRPr="001602BF">
          <w:rPr>
            <w:rFonts w:ascii="Arial" w:hAnsi="Arial" w:cs="Arial"/>
            <w:sz w:val="24"/>
            <w:szCs w:val="24"/>
          </w:rPr>
          <w:t xml:space="preserve">is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Competent</w:t>
        </w:r>
        <w:r w:rsidRPr="001602BF">
          <w:rPr>
            <w:rFonts w:ascii="Arial" w:hAnsi="Arial" w:cs="Arial"/>
            <w:sz w:val="24"/>
            <w:szCs w:val="24"/>
          </w:rPr>
          <w:t>, meets the requirements at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Paragraphs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>17.7.2 and 17.7.3 and/or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 xml:space="preserve"> </w:t>
        </w:r>
        <w:r w:rsidRPr="001602BF">
          <w:rPr>
            <w:rFonts w:ascii="Arial" w:hAnsi="Arial" w:cs="Arial"/>
            <w:sz w:val="24"/>
            <w:szCs w:val="24"/>
          </w:rPr>
          <w:t xml:space="preserve">conforms to the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Gate 2 Criteria</w:t>
        </w:r>
        <w:r w:rsidRPr="001602BF">
          <w:rPr>
            <w:rFonts w:ascii="Arial" w:hAnsi="Arial" w:cs="Arial"/>
            <w:sz w:val="24"/>
            <w:szCs w:val="24"/>
          </w:rPr>
          <w:t xml:space="preserve"> shall be treated as an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Other Dispute</w:t>
        </w:r>
        <w:r w:rsidRPr="001602BF">
          <w:rPr>
            <w:rFonts w:ascii="Arial" w:hAnsi="Arial" w:cs="Arial"/>
            <w:sz w:val="24"/>
            <w:szCs w:val="24"/>
          </w:rPr>
          <w:t xml:space="preserve"> in accordance with </w:t>
        </w:r>
        <w:r w:rsidRPr="001602BF">
          <w:rPr>
            <w:rFonts w:ascii="Arial" w:hAnsi="Arial" w:cs="Arial"/>
            <w:b/>
            <w:bCs/>
            <w:sz w:val="24"/>
            <w:szCs w:val="24"/>
          </w:rPr>
          <w:t>CUSC</w:t>
        </w:r>
        <w:r w:rsidRPr="001602BF">
          <w:rPr>
            <w:rFonts w:ascii="Arial" w:hAnsi="Arial" w:cs="Arial"/>
            <w:sz w:val="24"/>
            <w:szCs w:val="24"/>
          </w:rPr>
          <w:t xml:space="preserve"> Section 7. </w:t>
        </w:r>
      </w:ins>
    </w:p>
    <w:p w14:paraId="5F179604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0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26E302FA" w14:textId="77777777" w:rsidR="000D1A21" w:rsidRPr="001602BF" w:rsidRDefault="000D1A21" w:rsidP="000D1A21">
      <w:pPr>
        <w:tabs>
          <w:tab w:val="left" w:pos="709"/>
          <w:tab w:val="center" w:pos="4153"/>
          <w:tab w:val="right" w:pos="8306"/>
        </w:tabs>
        <w:spacing w:after="0" w:line="240" w:lineRule="auto"/>
        <w:rPr>
          <w:ins w:id="251" w:author="Lizzie Timmins (NESO)" w:date="2024-11-05T11:45:00Z"/>
          <w:rFonts w:ascii="Arial" w:eastAsia="Times New Roman" w:hAnsi="Arial" w:cs="Times New Roman"/>
          <w:sz w:val="24"/>
          <w:szCs w:val="24"/>
        </w:rPr>
      </w:pPr>
    </w:p>
    <w:p w14:paraId="6DF5FD65" w14:textId="77777777" w:rsidR="000D1A21" w:rsidRPr="001602BF" w:rsidRDefault="000D1A21" w:rsidP="000D1A21">
      <w:pPr>
        <w:spacing w:after="0" w:line="240" w:lineRule="auto"/>
        <w:ind w:left="720" w:hanging="720"/>
        <w:jc w:val="both"/>
        <w:rPr>
          <w:ins w:id="252" w:author="Lizzie Timmins (NESO)" w:date="2024-11-05T11:45:00Z"/>
        </w:rPr>
      </w:pPr>
      <w:ins w:id="253" w:author="Lizzie Timmins (NESO)" w:date="2024-11-05T11:45:00Z">
        <w:r w:rsidRPr="001602BF">
          <w:rPr>
            <w:rFonts w:ascii="Arial" w:eastAsia="Times New Roman" w:hAnsi="Arial" w:cs="Times New Roman"/>
            <w:sz w:val="24"/>
            <w:szCs w:val="24"/>
          </w:rPr>
          <w:t>End of Section 17</w:t>
        </w:r>
      </w:ins>
    </w:p>
    <w:p w14:paraId="30101C1B" w14:textId="1FF338FA" w:rsidR="00826CFD" w:rsidRPr="000D1A21" w:rsidRDefault="00826CFD" w:rsidP="000D1A21"/>
    <w:sectPr w:rsidR="00826CFD" w:rsidRPr="000D1A21" w:rsidSect="005073A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2B5A8" w14:textId="77777777" w:rsidR="002F76A9" w:rsidRDefault="002F76A9" w:rsidP="005E4CD6">
      <w:pPr>
        <w:spacing w:after="0" w:line="240" w:lineRule="auto"/>
      </w:pPr>
      <w:r>
        <w:separator/>
      </w:r>
    </w:p>
  </w:endnote>
  <w:endnote w:type="continuationSeparator" w:id="0">
    <w:p w14:paraId="18304224" w14:textId="77777777" w:rsidR="002F76A9" w:rsidRDefault="002F76A9" w:rsidP="005E4CD6">
      <w:pPr>
        <w:spacing w:after="0" w:line="240" w:lineRule="auto"/>
      </w:pPr>
      <w:r>
        <w:continuationSeparator/>
      </w:r>
    </w:p>
  </w:endnote>
  <w:endnote w:type="continuationNotice" w:id="1">
    <w:p w14:paraId="0001BF4F" w14:textId="77777777" w:rsidR="002F76A9" w:rsidRDefault="002F76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BCC63" w14:textId="77777777" w:rsidR="00560EB5" w:rsidRDefault="005E4CD6">
    <w:pPr>
      <w:pStyle w:val="Footer"/>
      <w:framePr w:wrap="around" w:vAnchor="text" w:hAnchor="margin" w:xAlign="right" w:y="1"/>
      <w:rPr>
        <w:rStyle w:val="PageNumber"/>
        <w:b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9</w:t>
    </w:r>
    <w:r>
      <w:rPr>
        <w:rStyle w:val="PageNumber"/>
      </w:rPr>
      <w:fldChar w:fldCharType="end"/>
    </w:r>
  </w:p>
  <w:p w14:paraId="61ECE50E" w14:textId="77777777" w:rsidR="00560EB5" w:rsidRDefault="00560EB5">
    <w:pPr>
      <w:pStyle w:val="Footer"/>
      <w:ind w:right="360"/>
      <w:rPr>
        <w:b/>
      </w:rPr>
    </w:pPr>
  </w:p>
  <w:p w14:paraId="581C23EC" w14:textId="77777777" w:rsidR="00560EB5" w:rsidRDefault="00560EB5">
    <w:pPr>
      <w:pStyle w:val="Footer"/>
      <w:ind w:right="360"/>
    </w:pPr>
  </w:p>
  <w:p w14:paraId="4A9B0CC5" w14:textId="77777777" w:rsidR="00560EB5" w:rsidRDefault="00560E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55351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ACDCE7" w14:textId="7C1F9C08" w:rsidR="001F7CA4" w:rsidRDefault="001F7CA4" w:rsidP="00380B26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322173B" w14:textId="7F289B61" w:rsidR="00560EB5" w:rsidRDefault="00380B26" w:rsidP="00380B26">
    <w:pPr>
      <w:pStyle w:val="Footer"/>
      <w:jc w:val="right"/>
    </w:pPr>
    <w:r w:rsidRPr="00BF1EAE">
      <w:rPr>
        <w:noProof/>
      </w:rPr>
      <w:t>V1.0</w:t>
    </w:r>
    <w:r w:rsidR="00AC35D4">
      <w:rPr>
        <w:noProof/>
      </w:rPr>
      <w:t>1</w:t>
    </w:r>
    <w:r w:rsidRPr="00BF1EAE">
      <w:rPr>
        <w:noProof/>
      </w:rPr>
      <w:t xml:space="preserve"> – </w:t>
    </w:r>
    <w:r w:rsidR="00AC35D4">
      <w:rPr>
        <w:noProof/>
      </w:rPr>
      <w:t xml:space="preserve"> </w:t>
    </w:r>
    <w:r w:rsidR="00553101">
      <w:rPr>
        <w:noProof/>
      </w:rPr>
      <w:t>[  ]</w:t>
    </w:r>
    <w:r w:rsidR="0082510E">
      <w:rPr>
        <w:noProof/>
      </w:rPr>
      <w:t xml:space="preserve"> 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43357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F7946E8" w14:textId="140C0FC5" w:rsidR="00EE5C94" w:rsidRDefault="000C542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  <w:p w14:paraId="4DEB675D" w14:textId="3568C88C" w:rsidR="000C5424" w:rsidRDefault="00EE5C94" w:rsidP="00EE5C94">
        <w:pPr>
          <w:pStyle w:val="Footer"/>
          <w:jc w:val="right"/>
        </w:pPr>
        <w:r>
          <w:rPr>
            <w:noProof/>
          </w:rPr>
          <w:t>V1.0</w:t>
        </w:r>
        <w:r w:rsidR="00AC35D4">
          <w:rPr>
            <w:noProof/>
          </w:rPr>
          <w:t>1</w:t>
        </w:r>
        <w:r>
          <w:rPr>
            <w:noProof/>
          </w:rPr>
          <w:t xml:space="preserve"> – </w:t>
        </w:r>
        <w:r w:rsidR="009B4D94">
          <w:rPr>
            <w:noProof/>
          </w:rPr>
          <w:t xml:space="preserve"> </w:t>
        </w:r>
        <w:r w:rsidR="00553101">
          <w:rPr>
            <w:noProof/>
          </w:rPr>
          <w:t>[ ]</w:t>
        </w:r>
        <w:r w:rsidR="008E13DA">
          <w:rPr>
            <w:noProof/>
          </w:rPr>
          <w:t xml:space="preserve"> 2024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8C499" w14:textId="77777777" w:rsidR="002F76A9" w:rsidRDefault="002F76A9" w:rsidP="005E4CD6">
      <w:pPr>
        <w:spacing w:after="0" w:line="240" w:lineRule="auto"/>
      </w:pPr>
      <w:r>
        <w:separator/>
      </w:r>
    </w:p>
  </w:footnote>
  <w:footnote w:type="continuationSeparator" w:id="0">
    <w:p w14:paraId="036CFF0F" w14:textId="77777777" w:rsidR="002F76A9" w:rsidRDefault="002F76A9" w:rsidP="005E4CD6">
      <w:pPr>
        <w:spacing w:after="0" w:line="240" w:lineRule="auto"/>
      </w:pPr>
      <w:r>
        <w:continuationSeparator/>
      </w:r>
    </w:p>
  </w:footnote>
  <w:footnote w:type="continuationNotice" w:id="1">
    <w:p w14:paraId="0FDA885C" w14:textId="77777777" w:rsidR="002F76A9" w:rsidRDefault="002F76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4541" w14:textId="1A2AA59F" w:rsidR="00560EB5" w:rsidRDefault="005073AF">
    <w:pPr>
      <w:pStyle w:val="Header"/>
    </w:pPr>
    <w:r>
      <w:t>V1.0</w:t>
    </w:r>
    <w:r w:rsidR="004C59C6">
      <w:t>1</w:t>
    </w:r>
  </w:p>
  <w:p w14:paraId="578BA827" w14:textId="77777777" w:rsidR="00560EB5" w:rsidRDefault="00560E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4421" w14:textId="464B56BE" w:rsidR="00A752B3" w:rsidRPr="000F6D8D" w:rsidRDefault="003F444A" w:rsidP="003F444A">
    <w:pPr>
      <w:pStyle w:val="Header"/>
      <w:rPr>
        <w:rFonts w:cstheme="minorHAnsi"/>
      </w:rPr>
    </w:pPr>
    <w:r w:rsidRPr="000F6D8D">
      <w:rPr>
        <w:rFonts w:cstheme="minorHAnsi"/>
      </w:rPr>
      <w:t>V1.0</w:t>
    </w:r>
    <w:r w:rsidR="00D14A0E">
      <w:rPr>
        <w:rFonts w:cstheme="minorHAnsi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4292C8"/>
    <w:lvl w:ilvl="0">
      <w:start w:val="1"/>
      <w:numFmt w:val="upperLetter"/>
      <w:pStyle w:val="Heading1"/>
      <w:lvlText w:val="(%1)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</w:abstractNum>
  <w:abstractNum w:abstractNumId="1" w15:restartNumberingAfterBreak="0">
    <w:nsid w:val="FFFFFFFB"/>
    <w:multiLevelType w:val="multilevel"/>
    <w:tmpl w:val="30B05FDE"/>
    <w:lvl w:ilvl="0">
      <w:start w:val="1"/>
      <w:numFmt w:val="none"/>
      <w:pStyle w:val="ListNumber4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0"/>
      </w:pPr>
      <w:rPr>
        <w:rFonts w:ascii="Arial" w:hAnsi="Arial" w:cs="Times New Roman" w:hint="default"/>
        <w:b w:val="0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mes New Roman" w:hint="default"/>
      </w:rPr>
    </w:lvl>
  </w:abstractNum>
  <w:abstractNum w:abstractNumId="2" w15:restartNumberingAfterBreak="0">
    <w:nsid w:val="0534422C"/>
    <w:multiLevelType w:val="hybridMultilevel"/>
    <w:tmpl w:val="5E2C432A"/>
    <w:lvl w:ilvl="0" w:tplc="6B60DE28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9F5156"/>
    <w:multiLevelType w:val="multilevel"/>
    <w:tmpl w:val="0E785468"/>
    <w:lvl w:ilvl="0">
      <w:start w:val="17"/>
      <w:numFmt w:val="decimal"/>
      <w:lvlText w:val="%1"/>
      <w:lvlJc w:val="left"/>
      <w:pPr>
        <w:ind w:left="3170" w:hanging="31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42" w:hanging="31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4" w:hanging="31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6" w:hanging="3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8" w:hanging="3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30" w:hanging="317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02" w:hanging="317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4" w:hanging="317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6" w:hanging="3170"/>
      </w:pPr>
      <w:rPr>
        <w:rFonts w:hint="default"/>
      </w:rPr>
    </w:lvl>
  </w:abstractNum>
  <w:abstractNum w:abstractNumId="4" w15:restartNumberingAfterBreak="0">
    <w:nsid w:val="064537E8"/>
    <w:multiLevelType w:val="hybridMultilevel"/>
    <w:tmpl w:val="F35EE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A20952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007787"/>
    <w:multiLevelType w:val="hybridMultilevel"/>
    <w:tmpl w:val="8C8C6BF6"/>
    <w:lvl w:ilvl="0" w:tplc="2460CA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641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5805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71895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A045F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D4A10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D9C9A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DFA78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A7445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0FFE3F5A"/>
    <w:multiLevelType w:val="multilevel"/>
    <w:tmpl w:val="4F4EF3BA"/>
    <w:lvl w:ilvl="0">
      <w:start w:val="1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0BE7C86"/>
    <w:multiLevelType w:val="hybridMultilevel"/>
    <w:tmpl w:val="FBAED8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734424"/>
    <w:multiLevelType w:val="hybridMultilevel"/>
    <w:tmpl w:val="2084BC90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162E09B9"/>
    <w:multiLevelType w:val="hybridMultilevel"/>
    <w:tmpl w:val="5582F3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55555"/>
    <w:multiLevelType w:val="hybridMultilevel"/>
    <w:tmpl w:val="C7382950"/>
    <w:lvl w:ilvl="0" w:tplc="3D78983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37A98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4A868A5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F64CD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7874829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0DAE119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10341FE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E464502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C4ACC5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12" w15:restartNumberingAfterBreak="0">
    <w:nsid w:val="2D8740B5"/>
    <w:multiLevelType w:val="multilevel"/>
    <w:tmpl w:val="2FF66C74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59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0A15C4A"/>
    <w:multiLevelType w:val="multilevel"/>
    <w:tmpl w:val="8F4E4056"/>
    <w:lvl w:ilvl="0">
      <w:start w:val="7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3207610A"/>
    <w:multiLevelType w:val="hybridMultilevel"/>
    <w:tmpl w:val="FA288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FE4870"/>
    <w:multiLevelType w:val="multilevel"/>
    <w:tmpl w:val="430CB06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30" w:hanging="5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6" w15:restartNumberingAfterBreak="0">
    <w:nsid w:val="3C29203F"/>
    <w:multiLevelType w:val="hybridMultilevel"/>
    <w:tmpl w:val="AC24618E"/>
    <w:lvl w:ilvl="0" w:tplc="08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7" w15:restartNumberingAfterBreak="0">
    <w:nsid w:val="3D471F52"/>
    <w:multiLevelType w:val="multilevel"/>
    <w:tmpl w:val="81729484"/>
    <w:lvl w:ilvl="0">
      <w:start w:val="7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70" w:hanging="6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FCE7DC8"/>
    <w:multiLevelType w:val="multilevel"/>
    <w:tmpl w:val="D756A780"/>
    <w:lvl w:ilvl="0">
      <w:start w:val="17"/>
      <w:numFmt w:val="decimal"/>
      <w:lvlText w:val="%1"/>
      <w:lvlJc w:val="left"/>
      <w:pPr>
        <w:ind w:left="590" w:hanging="590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590" w:hanging="590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9" w15:restartNumberingAfterBreak="0">
    <w:nsid w:val="40292A0F"/>
    <w:multiLevelType w:val="hybridMultilevel"/>
    <w:tmpl w:val="59A8D8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66C18"/>
    <w:multiLevelType w:val="hybridMultilevel"/>
    <w:tmpl w:val="AC722942"/>
    <w:lvl w:ilvl="0" w:tplc="296A27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2F44FDC"/>
    <w:multiLevelType w:val="hybridMultilevel"/>
    <w:tmpl w:val="D3701A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B45BF1"/>
    <w:multiLevelType w:val="hybridMultilevel"/>
    <w:tmpl w:val="132A7F50"/>
    <w:lvl w:ilvl="0" w:tplc="08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3" w15:restartNumberingAfterBreak="0">
    <w:nsid w:val="519867F5"/>
    <w:multiLevelType w:val="multilevel"/>
    <w:tmpl w:val="2F08C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2C47C0F"/>
    <w:multiLevelType w:val="hybridMultilevel"/>
    <w:tmpl w:val="E3C6B3E6"/>
    <w:lvl w:ilvl="0" w:tplc="DBA4BBB6">
      <w:start w:val="1"/>
      <w:numFmt w:val="lowerLetter"/>
      <w:lvlText w:val="(%1)"/>
      <w:lvlJc w:val="left"/>
      <w:pPr>
        <w:ind w:left="115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70" w:hanging="360"/>
      </w:pPr>
    </w:lvl>
    <w:lvl w:ilvl="2" w:tplc="0809001B" w:tentative="1">
      <w:start w:val="1"/>
      <w:numFmt w:val="lowerRoman"/>
      <w:lvlText w:val="%3."/>
      <w:lvlJc w:val="right"/>
      <w:pPr>
        <w:ind w:left="2590" w:hanging="180"/>
      </w:pPr>
    </w:lvl>
    <w:lvl w:ilvl="3" w:tplc="0809000F" w:tentative="1">
      <w:start w:val="1"/>
      <w:numFmt w:val="decimal"/>
      <w:lvlText w:val="%4."/>
      <w:lvlJc w:val="left"/>
      <w:pPr>
        <w:ind w:left="3310" w:hanging="360"/>
      </w:pPr>
    </w:lvl>
    <w:lvl w:ilvl="4" w:tplc="08090019" w:tentative="1">
      <w:start w:val="1"/>
      <w:numFmt w:val="lowerLetter"/>
      <w:lvlText w:val="%5."/>
      <w:lvlJc w:val="left"/>
      <w:pPr>
        <w:ind w:left="4030" w:hanging="360"/>
      </w:pPr>
    </w:lvl>
    <w:lvl w:ilvl="5" w:tplc="0809001B" w:tentative="1">
      <w:start w:val="1"/>
      <w:numFmt w:val="lowerRoman"/>
      <w:lvlText w:val="%6."/>
      <w:lvlJc w:val="right"/>
      <w:pPr>
        <w:ind w:left="4750" w:hanging="180"/>
      </w:pPr>
    </w:lvl>
    <w:lvl w:ilvl="6" w:tplc="0809000F" w:tentative="1">
      <w:start w:val="1"/>
      <w:numFmt w:val="decimal"/>
      <w:lvlText w:val="%7."/>
      <w:lvlJc w:val="left"/>
      <w:pPr>
        <w:ind w:left="5470" w:hanging="360"/>
      </w:pPr>
    </w:lvl>
    <w:lvl w:ilvl="7" w:tplc="08090019" w:tentative="1">
      <w:start w:val="1"/>
      <w:numFmt w:val="lowerLetter"/>
      <w:lvlText w:val="%8."/>
      <w:lvlJc w:val="left"/>
      <w:pPr>
        <w:ind w:left="6190" w:hanging="360"/>
      </w:pPr>
    </w:lvl>
    <w:lvl w:ilvl="8" w:tplc="0809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25" w15:restartNumberingAfterBreak="0">
    <w:nsid w:val="57593D79"/>
    <w:multiLevelType w:val="hybridMultilevel"/>
    <w:tmpl w:val="1D103E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EBC2F1C"/>
    <w:multiLevelType w:val="hybridMultilevel"/>
    <w:tmpl w:val="0EF2C6EC"/>
    <w:lvl w:ilvl="0" w:tplc="0809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7" w15:restartNumberingAfterBreak="0">
    <w:nsid w:val="60416ED8"/>
    <w:multiLevelType w:val="hybridMultilevel"/>
    <w:tmpl w:val="4B00CBB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3F3353E"/>
    <w:multiLevelType w:val="hybridMultilevel"/>
    <w:tmpl w:val="928C81EA"/>
    <w:lvl w:ilvl="0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C9C5895"/>
    <w:multiLevelType w:val="hybridMultilevel"/>
    <w:tmpl w:val="087032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5520BE"/>
    <w:multiLevelType w:val="multilevel"/>
    <w:tmpl w:val="8C82FA58"/>
    <w:lvl w:ilvl="0">
      <w:start w:val="17"/>
      <w:numFmt w:val="decimal"/>
      <w:lvlText w:val="%1"/>
      <w:lvlJc w:val="left"/>
      <w:pPr>
        <w:ind w:left="870" w:hanging="87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110" w:hanging="87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350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6F8629DD"/>
    <w:multiLevelType w:val="hybridMultilevel"/>
    <w:tmpl w:val="1A1292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EE64F1"/>
    <w:multiLevelType w:val="hybridMultilevel"/>
    <w:tmpl w:val="883CD348"/>
    <w:lvl w:ilvl="0" w:tplc="08090017">
      <w:start w:val="1"/>
      <w:numFmt w:val="lowerLetter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1586482">
    <w:abstractNumId w:val="26"/>
  </w:num>
  <w:num w:numId="2" w16cid:durableId="1828159249">
    <w:abstractNumId w:val="24"/>
  </w:num>
  <w:num w:numId="3" w16cid:durableId="1806120913">
    <w:abstractNumId w:val="20"/>
  </w:num>
  <w:num w:numId="4" w16cid:durableId="383022270">
    <w:abstractNumId w:val="2"/>
  </w:num>
  <w:num w:numId="5" w16cid:durableId="1007750792">
    <w:abstractNumId w:val="16"/>
  </w:num>
  <w:num w:numId="6" w16cid:durableId="211507964">
    <w:abstractNumId w:val="14"/>
  </w:num>
  <w:num w:numId="7" w16cid:durableId="1805149707">
    <w:abstractNumId w:val="8"/>
  </w:num>
  <w:num w:numId="8" w16cid:durableId="352194176">
    <w:abstractNumId w:val="29"/>
  </w:num>
  <w:num w:numId="9" w16cid:durableId="1206455106">
    <w:abstractNumId w:val="4"/>
  </w:num>
  <w:num w:numId="10" w16cid:durableId="1060130030">
    <w:abstractNumId w:val="0"/>
  </w:num>
  <w:num w:numId="11" w16cid:durableId="8919506">
    <w:abstractNumId w:val="1"/>
  </w:num>
  <w:num w:numId="12" w16cid:durableId="2086803837">
    <w:abstractNumId w:val="21"/>
  </w:num>
  <w:num w:numId="13" w16cid:durableId="2083872483">
    <w:abstractNumId w:val="19"/>
  </w:num>
  <w:num w:numId="14" w16cid:durableId="1056707333">
    <w:abstractNumId w:val="6"/>
  </w:num>
  <w:num w:numId="15" w16cid:durableId="2103335646">
    <w:abstractNumId w:val="22"/>
  </w:num>
  <w:num w:numId="16" w16cid:durableId="829637566">
    <w:abstractNumId w:val="9"/>
  </w:num>
  <w:num w:numId="17" w16cid:durableId="155147727">
    <w:abstractNumId w:val="10"/>
  </w:num>
  <w:num w:numId="18" w16cid:durableId="22948650">
    <w:abstractNumId w:val="30"/>
  </w:num>
  <w:num w:numId="19" w16cid:durableId="1768113685">
    <w:abstractNumId w:val="7"/>
  </w:num>
  <w:num w:numId="20" w16cid:durableId="1652098224">
    <w:abstractNumId w:val="15"/>
  </w:num>
  <w:num w:numId="21" w16cid:durableId="457064178">
    <w:abstractNumId w:val="18"/>
  </w:num>
  <w:num w:numId="22" w16cid:durableId="82382169">
    <w:abstractNumId w:val="13"/>
  </w:num>
  <w:num w:numId="23" w16cid:durableId="1873492060">
    <w:abstractNumId w:val="25"/>
  </w:num>
  <w:num w:numId="24" w16cid:durableId="734165287">
    <w:abstractNumId w:val="11"/>
  </w:num>
  <w:num w:numId="25" w16cid:durableId="628974777">
    <w:abstractNumId w:val="27"/>
  </w:num>
  <w:num w:numId="26" w16cid:durableId="1201478940">
    <w:abstractNumId w:val="28"/>
  </w:num>
  <w:num w:numId="27" w16cid:durableId="166751713">
    <w:abstractNumId w:val="12"/>
  </w:num>
  <w:num w:numId="28" w16cid:durableId="2089959490">
    <w:abstractNumId w:val="17"/>
  </w:num>
  <w:num w:numId="29" w16cid:durableId="1334452991">
    <w:abstractNumId w:val="3"/>
  </w:num>
  <w:num w:numId="30" w16cid:durableId="1064907925">
    <w:abstractNumId w:val="31"/>
  </w:num>
  <w:num w:numId="31" w16cid:durableId="1697081119">
    <w:abstractNumId w:val="23"/>
  </w:num>
  <w:num w:numId="32" w16cid:durableId="1849169844">
    <w:abstractNumId w:val="32"/>
  </w:num>
  <w:num w:numId="33" w16cid:durableId="189507164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zzie Timmins (NESO)">
    <w15:presenceInfo w15:providerId="AD" w15:userId="S::Elizabeth.Timmins2@uk.nationalgrid.com::f973860e-8165-47fd-b728-de4cc0698fc7"/>
  </w15:person>
  <w15:person w15:author="Tammy Meek (NESO)">
    <w15:presenceInfo w15:providerId="AD" w15:userId="S::Tametha.Meek@uk.nationalgrid.com::eefb1dd3-9887-4df0-a8e6-b4c0d5ff3d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ocumentProtection w:edit="comments" w:enforcement="1" w:cryptProviderType="rsaAES" w:cryptAlgorithmClass="hash" w:cryptAlgorithmType="typeAny" w:cryptAlgorithmSid="14" w:cryptSpinCount="100000" w:hash="Biw3kb+X9UrPes51ocxsnoWBo626Izn8LtJeNBRcghWgMd+orulsAxU+hp1QyKfSIjuV33MxmV80rnljrS/WyQ==" w:salt="muonTilAa/UK1KpwA7lq3Q==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B"/>
    <w:rsid w:val="000002F0"/>
    <w:rsid w:val="00001157"/>
    <w:rsid w:val="00001FEA"/>
    <w:rsid w:val="0000233D"/>
    <w:rsid w:val="000036AD"/>
    <w:rsid w:val="000037AB"/>
    <w:rsid w:val="0000431F"/>
    <w:rsid w:val="000061C1"/>
    <w:rsid w:val="00006F20"/>
    <w:rsid w:val="00007398"/>
    <w:rsid w:val="00010AF3"/>
    <w:rsid w:val="00011028"/>
    <w:rsid w:val="00011C02"/>
    <w:rsid w:val="000120D1"/>
    <w:rsid w:val="000126CA"/>
    <w:rsid w:val="00012A34"/>
    <w:rsid w:val="00013C78"/>
    <w:rsid w:val="00013C7C"/>
    <w:rsid w:val="0001497C"/>
    <w:rsid w:val="00014AA3"/>
    <w:rsid w:val="00015A05"/>
    <w:rsid w:val="0001678E"/>
    <w:rsid w:val="00020AF9"/>
    <w:rsid w:val="00021C29"/>
    <w:rsid w:val="00021CD8"/>
    <w:rsid w:val="00022A65"/>
    <w:rsid w:val="00024012"/>
    <w:rsid w:val="00024668"/>
    <w:rsid w:val="000267C9"/>
    <w:rsid w:val="0002709A"/>
    <w:rsid w:val="00027124"/>
    <w:rsid w:val="00027AE6"/>
    <w:rsid w:val="00027EEC"/>
    <w:rsid w:val="00031E8D"/>
    <w:rsid w:val="000325C4"/>
    <w:rsid w:val="0003307C"/>
    <w:rsid w:val="000343DF"/>
    <w:rsid w:val="00034B4A"/>
    <w:rsid w:val="00035B2F"/>
    <w:rsid w:val="00037704"/>
    <w:rsid w:val="000378F8"/>
    <w:rsid w:val="00041A29"/>
    <w:rsid w:val="00041B39"/>
    <w:rsid w:val="00042C82"/>
    <w:rsid w:val="000453B1"/>
    <w:rsid w:val="0004560B"/>
    <w:rsid w:val="00047515"/>
    <w:rsid w:val="00050C1E"/>
    <w:rsid w:val="0005143D"/>
    <w:rsid w:val="00051CC2"/>
    <w:rsid w:val="000522CA"/>
    <w:rsid w:val="00053D6C"/>
    <w:rsid w:val="00054710"/>
    <w:rsid w:val="000566CE"/>
    <w:rsid w:val="00056B47"/>
    <w:rsid w:val="000605A1"/>
    <w:rsid w:val="00060666"/>
    <w:rsid w:val="000606A2"/>
    <w:rsid w:val="000609B3"/>
    <w:rsid w:val="00060E6B"/>
    <w:rsid w:val="000628BD"/>
    <w:rsid w:val="00064B59"/>
    <w:rsid w:val="00066787"/>
    <w:rsid w:val="00066D1F"/>
    <w:rsid w:val="00066EF6"/>
    <w:rsid w:val="000715D2"/>
    <w:rsid w:val="0007204C"/>
    <w:rsid w:val="00072779"/>
    <w:rsid w:val="00072954"/>
    <w:rsid w:val="00073461"/>
    <w:rsid w:val="00073529"/>
    <w:rsid w:val="00074649"/>
    <w:rsid w:val="000754A2"/>
    <w:rsid w:val="0007564E"/>
    <w:rsid w:val="00076075"/>
    <w:rsid w:val="00077286"/>
    <w:rsid w:val="00077CEF"/>
    <w:rsid w:val="000800D0"/>
    <w:rsid w:val="00082956"/>
    <w:rsid w:val="00083EA1"/>
    <w:rsid w:val="00084727"/>
    <w:rsid w:val="00084A67"/>
    <w:rsid w:val="00085B51"/>
    <w:rsid w:val="00087536"/>
    <w:rsid w:val="000902E3"/>
    <w:rsid w:val="0009050B"/>
    <w:rsid w:val="00090E07"/>
    <w:rsid w:val="00091F62"/>
    <w:rsid w:val="000920B1"/>
    <w:rsid w:val="00093C53"/>
    <w:rsid w:val="00093F3C"/>
    <w:rsid w:val="0009770D"/>
    <w:rsid w:val="00097868"/>
    <w:rsid w:val="000A134F"/>
    <w:rsid w:val="000A17EE"/>
    <w:rsid w:val="000A23C7"/>
    <w:rsid w:val="000A30C9"/>
    <w:rsid w:val="000A3799"/>
    <w:rsid w:val="000A58A7"/>
    <w:rsid w:val="000A63A2"/>
    <w:rsid w:val="000A6AFE"/>
    <w:rsid w:val="000A75D3"/>
    <w:rsid w:val="000A7E7A"/>
    <w:rsid w:val="000A7EF2"/>
    <w:rsid w:val="000B156B"/>
    <w:rsid w:val="000B4952"/>
    <w:rsid w:val="000B5271"/>
    <w:rsid w:val="000B55BF"/>
    <w:rsid w:val="000B5C9D"/>
    <w:rsid w:val="000B602B"/>
    <w:rsid w:val="000B6CA1"/>
    <w:rsid w:val="000B6CBF"/>
    <w:rsid w:val="000B7104"/>
    <w:rsid w:val="000B734B"/>
    <w:rsid w:val="000B79E2"/>
    <w:rsid w:val="000C0205"/>
    <w:rsid w:val="000C20AC"/>
    <w:rsid w:val="000C3720"/>
    <w:rsid w:val="000C3AFC"/>
    <w:rsid w:val="000C3C99"/>
    <w:rsid w:val="000C3F0C"/>
    <w:rsid w:val="000C4961"/>
    <w:rsid w:val="000C51A9"/>
    <w:rsid w:val="000C528F"/>
    <w:rsid w:val="000C541A"/>
    <w:rsid w:val="000C5424"/>
    <w:rsid w:val="000C556E"/>
    <w:rsid w:val="000C5E8B"/>
    <w:rsid w:val="000C6538"/>
    <w:rsid w:val="000C7D88"/>
    <w:rsid w:val="000D05AA"/>
    <w:rsid w:val="000D1200"/>
    <w:rsid w:val="000D1A21"/>
    <w:rsid w:val="000D1D1B"/>
    <w:rsid w:val="000D1DCE"/>
    <w:rsid w:val="000D1DF4"/>
    <w:rsid w:val="000D23DC"/>
    <w:rsid w:val="000D35EF"/>
    <w:rsid w:val="000D361D"/>
    <w:rsid w:val="000D45DE"/>
    <w:rsid w:val="000D4723"/>
    <w:rsid w:val="000D48C0"/>
    <w:rsid w:val="000D5CC0"/>
    <w:rsid w:val="000D6A01"/>
    <w:rsid w:val="000D6B77"/>
    <w:rsid w:val="000D7E73"/>
    <w:rsid w:val="000E0FF0"/>
    <w:rsid w:val="000E1F46"/>
    <w:rsid w:val="000E316C"/>
    <w:rsid w:val="000E35B0"/>
    <w:rsid w:val="000E4C9A"/>
    <w:rsid w:val="000E4EE3"/>
    <w:rsid w:val="000E4F52"/>
    <w:rsid w:val="000E554A"/>
    <w:rsid w:val="000E5A42"/>
    <w:rsid w:val="000E5AFF"/>
    <w:rsid w:val="000E7AEE"/>
    <w:rsid w:val="000F018A"/>
    <w:rsid w:val="000F0BA5"/>
    <w:rsid w:val="000F1538"/>
    <w:rsid w:val="000F157B"/>
    <w:rsid w:val="000F1F06"/>
    <w:rsid w:val="000F29FE"/>
    <w:rsid w:val="000F2DF1"/>
    <w:rsid w:val="000F352B"/>
    <w:rsid w:val="000F39F8"/>
    <w:rsid w:val="000F40E1"/>
    <w:rsid w:val="000F4538"/>
    <w:rsid w:val="000F49BD"/>
    <w:rsid w:val="000F4FC2"/>
    <w:rsid w:val="000F657A"/>
    <w:rsid w:val="000F6D8D"/>
    <w:rsid w:val="00100B8E"/>
    <w:rsid w:val="0010168F"/>
    <w:rsid w:val="00101AD0"/>
    <w:rsid w:val="00101B5B"/>
    <w:rsid w:val="00101E49"/>
    <w:rsid w:val="00102AD9"/>
    <w:rsid w:val="00102DF3"/>
    <w:rsid w:val="001032E3"/>
    <w:rsid w:val="001052EC"/>
    <w:rsid w:val="001056AA"/>
    <w:rsid w:val="001075DD"/>
    <w:rsid w:val="00107AA1"/>
    <w:rsid w:val="00110721"/>
    <w:rsid w:val="00110AF8"/>
    <w:rsid w:val="0011136A"/>
    <w:rsid w:val="001119EB"/>
    <w:rsid w:val="00111A0A"/>
    <w:rsid w:val="00111FF5"/>
    <w:rsid w:val="00112994"/>
    <w:rsid w:val="00112A20"/>
    <w:rsid w:val="00112EBD"/>
    <w:rsid w:val="001132A1"/>
    <w:rsid w:val="00114186"/>
    <w:rsid w:val="001146A9"/>
    <w:rsid w:val="00114E41"/>
    <w:rsid w:val="0011569A"/>
    <w:rsid w:val="00116054"/>
    <w:rsid w:val="00117E94"/>
    <w:rsid w:val="0012044F"/>
    <w:rsid w:val="00123032"/>
    <w:rsid w:val="001235AC"/>
    <w:rsid w:val="001236D1"/>
    <w:rsid w:val="00123AC4"/>
    <w:rsid w:val="00123F1B"/>
    <w:rsid w:val="00124AB2"/>
    <w:rsid w:val="0012588D"/>
    <w:rsid w:val="00125D02"/>
    <w:rsid w:val="00126DD5"/>
    <w:rsid w:val="00127388"/>
    <w:rsid w:val="00127B13"/>
    <w:rsid w:val="0012EC22"/>
    <w:rsid w:val="0013060E"/>
    <w:rsid w:val="00132450"/>
    <w:rsid w:val="00133BAC"/>
    <w:rsid w:val="00134EA6"/>
    <w:rsid w:val="00134F4F"/>
    <w:rsid w:val="00135397"/>
    <w:rsid w:val="00135703"/>
    <w:rsid w:val="0013576A"/>
    <w:rsid w:val="00137712"/>
    <w:rsid w:val="00137B4F"/>
    <w:rsid w:val="00142F87"/>
    <w:rsid w:val="00143688"/>
    <w:rsid w:val="00143887"/>
    <w:rsid w:val="00144243"/>
    <w:rsid w:val="0014553D"/>
    <w:rsid w:val="00145D88"/>
    <w:rsid w:val="0014682C"/>
    <w:rsid w:val="00146B11"/>
    <w:rsid w:val="001513FD"/>
    <w:rsid w:val="001518AA"/>
    <w:rsid w:val="00151A37"/>
    <w:rsid w:val="001522BD"/>
    <w:rsid w:val="00153028"/>
    <w:rsid w:val="00153169"/>
    <w:rsid w:val="0015380A"/>
    <w:rsid w:val="001545C1"/>
    <w:rsid w:val="00155C47"/>
    <w:rsid w:val="0015630E"/>
    <w:rsid w:val="00156FC5"/>
    <w:rsid w:val="00157D5A"/>
    <w:rsid w:val="001602BF"/>
    <w:rsid w:val="00161619"/>
    <w:rsid w:val="00161E10"/>
    <w:rsid w:val="001636F9"/>
    <w:rsid w:val="00164CFB"/>
    <w:rsid w:val="00165001"/>
    <w:rsid w:val="0016567B"/>
    <w:rsid w:val="001656FF"/>
    <w:rsid w:val="001658B5"/>
    <w:rsid w:val="00165B5B"/>
    <w:rsid w:val="00165FFB"/>
    <w:rsid w:val="00166FDD"/>
    <w:rsid w:val="00167377"/>
    <w:rsid w:val="001673C2"/>
    <w:rsid w:val="00170010"/>
    <w:rsid w:val="001702F6"/>
    <w:rsid w:val="001709B3"/>
    <w:rsid w:val="001713EF"/>
    <w:rsid w:val="00171CE3"/>
    <w:rsid w:val="00171FCF"/>
    <w:rsid w:val="00172BF3"/>
    <w:rsid w:val="001741DD"/>
    <w:rsid w:val="0017663A"/>
    <w:rsid w:val="0017674F"/>
    <w:rsid w:val="00176E9D"/>
    <w:rsid w:val="00176EC5"/>
    <w:rsid w:val="00177256"/>
    <w:rsid w:val="001778AF"/>
    <w:rsid w:val="00177C13"/>
    <w:rsid w:val="00182ACE"/>
    <w:rsid w:val="00182C8C"/>
    <w:rsid w:val="00183455"/>
    <w:rsid w:val="00183C78"/>
    <w:rsid w:val="00184BA8"/>
    <w:rsid w:val="00184BD1"/>
    <w:rsid w:val="00184C7B"/>
    <w:rsid w:val="00184F80"/>
    <w:rsid w:val="001853F0"/>
    <w:rsid w:val="00185B12"/>
    <w:rsid w:val="00185CD3"/>
    <w:rsid w:val="00186637"/>
    <w:rsid w:val="00186665"/>
    <w:rsid w:val="00186A29"/>
    <w:rsid w:val="00186F0A"/>
    <w:rsid w:val="001907C4"/>
    <w:rsid w:val="001915F4"/>
    <w:rsid w:val="00191F72"/>
    <w:rsid w:val="001937ED"/>
    <w:rsid w:val="00193E1A"/>
    <w:rsid w:val="0019426A"/>
    <w:rsid w:val="00194AD7"/>
    <w:rsid w:val="00194EF8"/>
    <w:rsid w:val="001951A0"/>
    <w:rsid w:val="00195478"/>
    <w:rsid w:val="00195903"/>
    <w:rsid w:val="00195B56"/>
    <w:rsid w:val="00197A14"/>
    <w:rsid w:val="001A0632"/>
    <w:rsid w:val="001A098F"/>
    <w:rsid w:val="001A27EB"/>
    <w:rsid w:val="001A34EE"/>
    <w:rsid w:val="001A5192"/>
    <w:rsid w:val="001B26BD"/>
    <w:rsid w:val="001B3DC2"/>
    <w:rsid w:val="001B3F79"/>
    <w:rsid w:val="001B414E"/>
    <w:rsid w:val="001B46E0"/>
    <w:rsid w:val="001B4756"/>
    <w:rsid w:val="001B51BA"/>
    <w:rsid w:val="001B5FF0"/>
    <w:rsid w:val="001B73D0"/>
    <w:rsid w:val="001C052E"/>
    <w:rsid w:val="001C09C6"/>
    <w:rsid w:val="001C0E87"/>
    <w:rsid w:val="001C125F"/>
    <w:rsid w:val="001C15FA"/>
    <w:rsid w:val="001C1794"/>
    <w:rsid w:val="001C29E7"/>
    <w:rsid w:val="001C3646"/>
    <w:rsid w:val="001C3933"/>
    <w:rsid w:val="001C3AC3"/>
    <w:rsid w:val="001C407C"/>
    <w:rsid w:val="001C53B1"/>
    <w:rsid w:val="001C5C6F"/>
    <w:rsid w:val="001C6638"/>
    <w:rsid w:val="001C6FCD"/>
    <w:rsid w:val="001C70E6"/>
    <w:rsid w:val="001D119F"/>
    <w:rsid w:val="001D1492"/>
    <w:rsid w:val="001D15D3"/>
    <w:rsid w:val="001D21CA"/>
    <w:rsid w:val="001D269F"/>
    <w:rsid w:val="001D2DBF"/>
    <w:rsid w:val="001D3142"/>
    <w:rsid w:val="001D3CC2"/>
    <w:rsid w:val="001D48D2"/>
    <w:rsid w:val="001D5150"/>
    <w:rsid w:val="001D6522"/>
    <w:rsid w:val="001D67FB"/>
    <w:rsid w:val="001DBF08"/>
    <w:rsid w:val="001E0C24"/>
    <w:rsid w:val="001E0EC8"/>
    <w:rsid w:val="001E1D0A"/>
    <w:rsid w:val="001E21B3"/>
    <w:rsid w:val="001E38C8"/>
    <w:rsid w:val="001E52D7"/>
    <w:rsid w:val="001E65AE"/>
    <w:rsid w:val="001E6893"/>
    <w:rsid w:val="001F0265"/>
    <w:rsid w:val="001F02D2"/>
    <w:rsid w:val="001F1863"/>
    <w:rsid w:val="001F1F0E"/>
    <w:rsid w:val="001F2191"/>
    <w:rsid w:val="001F2994"/>
    <w:rsid w:val="001F2DB9"/>
    <w:rsid w:val="001F4D8C"/>
    <w:rsid w:val="001F4DA7"/>
    <w:rsid w:val="001F52A3"/>
    <w:rsid w:val="001F5789"/>
    <w:rsid w:val="001F58B5"/>
    <w:rsid w:val="001F5C39"/>
    <w:rsid w:val="001F64C6"/>
    <w:rsid w:val="001F7017"/>
    <w:rsid w:val="001F7AD4"/>
    <w:rsid w:val="001F7CA4"/>
    <w:rsid w:val="002005EE"/>
    <w:rsid w:val="0020157D"/>
    <w:rsid w:val="00202694"/>
    <w:rsid w:val="002029D1"/>
    <w:rsid w:val="00205777"/>
    <w:rsid w:val="002061EB"/>
    <w:rsid w:val="00206D46"/>
    <w:rsid w:val="00207E6C"/>
    <w:rsid w:val="00210143"/>
    <w:rsid w:val="00210774"/>
    <w:rsid w:val="00211BF5"/>
    <w:rsid w:val="00212566"/>
    <w:rsid w:val="00212B36"/>
    <w:rsid w:val="002171A8"/>
    <w:rsid w:val="00220B8B"/>
    <w:rsid w:val="00222CF5"/>
    <w:rsid w:val="00223FDF"/>
    <w:rsid w:val="0022457A"/>
    <w:rsid w:val="00225097"/>
    <w:rsid w:val="002255A8"/>
    <w:rsid w:val="00225D3F"/>
    <w:rsid w:val="002265B1"/>
    <w:rsid w:val="00226D0D"/>
    <w:rsid w:val="002279A8"/>
    <w:rsid w:val="002279FC"/>
    <w:rsid w:val="00230111"/>
    <w:rsid w:val="002330B0"/>
    <w:rsid w:val="00233EE8"/>
    <w:rsid w:val="0023435F"/>
    <w:rsid w:val="00236326"/>
    <w:rsid w:val="00236B1B"/>
    <w:rsid w:val="00236DB7"/>
    <w:rsid w:val="002374D0"/>
    <w:rsid w:val="0023D0C7"/>
    <w:rsid w:val="00241887"/>
    <w:rsid w:val="00241EBA"/>
    <w:rsid w:val="00241F28"/>
    <w:rsid w:val="00242978"/>
    <w:rsid w:val="00242A59"/>
    <w:rsid w:val="00243901"/>
    <w:rsid w:val="00245568"/>
    <w:rsid w:val="002461E1"/>
    <w:rsid w:val="00246756"/>
    <w:rsid w:val="00250C2C"/>
    <w:rsid w:val="00250F12"/>
    <w:rsid w:val="002516C1"/>
    <w:rsid w:val="00251C9E"/>
    <w:rsid w:val="00251CFA"/>
    <w:rsid w:val="00251F9B"/>
    <w:rsid w:val="00252DBF"/>
    <w:rsid w:val="00253549"/>
    <w:rsid w:val="00253B4F"/>
    <w:rsid w:val="00253FE0"/>
    <w:rsid w:val="00253FFF"/>
    <w:rsid w:val="00254086"/>
    <w:rsid w:val="00255D7C"/>
    <w:rsid w:val="00257782"/>
    <w:rsid w:val="00260600"/>
    <w:rsid w:val="00260638"/>
    <w:rsid w:val="00260B25"/>
    <w:rsid w:val="002611BA"/>
    <w:rsid w:val="00263A45"/>
    <w:rsid w:val="00263AC1"/>
    <w:rsid w:val="00263BC6"/>
    <w:rsid w:val="0026422C"/>
    <w:rsid w:val="002645ED"/>
    <w:rsid w:val="00264D97"/>
    <w:rsid w:val="002652C1"/>
    <w:rsid w:val="002653F4"/>
    <w:rsid w:val="00265D97"/>
    <w:rsid w:val="00270BB4"/>
    <w:rsid w:val="0027327F"/>
    <w:rsid w:val="00274FE7"/>
    <w:rsid w:val="00275651"/>
    <w:rsid w:val="0027625C"/>
    <w:rsid w:val="0027715D"/>
    <w:rsid w:val="002772FB"/>
    <w:rsid w:val="00277F21"/>
    <w:rsid w:val="0028311A"/>
    <w:rsid w:val="00285489"/>
    <w:rsid w:val="002867C9"/>
    <w:rsid w:val="00286B27"/>
    <w:rsid w:val="0028720D"/>
    <w:rsid w:val="00287840"/>
    <w:rsid w:val="00290D5D"/>
    <w:rsid w:val="002925E8"/>
    <w:rsid w:val="00292D99"/>
    <w:rsid w:val="002932B8"/>
    <w:rsid w:val="002934FB"/>
    <w:rsid w:val="00293D42"/>
    <w:rsid w:val="00293E53"/>
    <w:rsid w:val="00294E0A"/>
    <w:rsid w:val="00294F56"/>
    <w:rsid w:val="002951C8"/>
    <w:rsid w:val="002A0471"/>
    <w:rsid w:val="002A0E02"/>
    <w:rsid w:val="002A198F"/>
    <w:rsid w:val="002A2E85"/>
    <w:rsid w:val="002A3CCE"/>
    <w:rsid w:val="002A55C0"/>
    <w:rsid w:val="002A6BC0"/>
    <w:rsid w:val="002A75D7"/>
    <w:rsid w:val="002B02E0"/>
    <w:rsid w:val="002B135F"/>
    <w:rsid w:val="002B2139"/>
    <w:rsid w:val="002B2450"/>
    <w:rsid w:val="002B2C42"/>
    <w:rsid w:val="002B375F"/>
    <w:rsid w:val="002B4102"/>
    <w:rsid w:val="002B4211"/>
    <w:rsid w:val="002B581C"/>
    <w:rsid w:val="002B58AA"/>
    <w:rsid w:val="002B6071"/>
    <w:rsid w:val="002B6778"/>
    <w:rsid w:val="002B730A"/>
    <w:rsid w:val="002B795A"/>
    <w:rsid w:val="002C0359"/>
    <w:rsid w:val="002C14B8"/>
    <w:rsid w:val="002C18C0"/>
    <w:rsid w:val="002C1BB0"/>
    <w:rsid w:val="002C1BE4"/>
    <w:rsid w:val="002C233F"/>
    <w:rsid w:val="002C2BD6"/>
    <w:rsid w:val="002C518C"/>
    <w:rsid w:val="002C628A"/>
    <w:rsid w:val="002C6D6C"/>
    <w:rsid w:val="002C6F43"/>
    <w:rsid w:val="002C78A7"/>
    <w:rsid w:val="002D0333"/>
    <w:rsid w:val="002D08C8"/>
    <w:rsid w:val="002D2BAC"/>
    <w:rsid w:val="002D316F"/>
    <w:rsid w:val="002D3C34"/>
    <w:rsid w:val="002D3E2D"/>
    <w:rsid w:val="002D42A8"/>
    <w:rsid w:val="002D49E3"/>
    <w:rsid w:val="002D5D50"/>
    <w:rsid w:val="002D6DC8"/>
    <w:rsid w:val="002D72BE"/>
    <w:rsid w:val="002D774B"/>
    <w:rsid w:val="002D7C0E"/>
    <w:rsid w:val="002E092D"/>
    <w:rsid w:val="002E0DB2"/>
    <w:rsid w:val="002E384D"/>
    <w:rsid w:val="002E3909"/>
    <w:rsid w:val="002E65A6"/>
    <w:rsid w:val="002E77C1"/>
    <w:rsid w:val="002E7805"/>
    <w:rsid w:val="002F1E2F"/>
    <w:rsid w:val="002F1FFE"/>
    <w:rsid w:val="002F3080"/>
    <w:rsid w:val="002F3630"/>
    <w:rsid w:val="002F3FDF"/>
    <w:rsid w:val="002F4B19"/>
    <w:rsid w:val="002F4BDA"/>
    <w:rsid w:val="002F734C"/>
    <w:rsid w:val="002F76A9"/>
    <w:rsid w:val="002F79CD"/>
    <w:rsid w:val="002F7F0F"/>
    <w:rsid w:val="00300D4C"/>
    <w:rsid w:val="00300D69"/>
    <w:rsid w:val="00300DC1"/>
    <w:rsid w:val="003022DD"/>
    <w:rsid w:val="00303D87"/>
    <w:rsid w:val="00305225"/>
    <w:rsid w:val="0030583D"/>
    <w:rsid w:val="00305D9D"/>
    <w:rsid w:val="00306D8D"/>
    <w:rsid w:val="00310611"/>
    <w:rsid w:val="0031128B"/>
    <w:rsid w:val="003115D4"/>
    <w:rsid w:val="00311BC8"/>
    <w:rsid w:val="00312050"/>
    <w:rsid w:val="0031540F"/>
    <w:rsid w:val="00316BBF"/>
    <w:rsid w:val="003172C8"/>
    <w:rsid w:val="003173A7"/>
    <w:rsid w:val="003174C4"/>
    <w:rsid w:val="00317963"/>
    <w:rsid w:val="00317DCF"/>
    <w:rsid w:val="00320334"/>
    <w:rsid w:val="0032038E"/>
    <w:rsid w:val="00320691"/>
    <w:rsid w:val="00320C6B"/>
    <w:rsid w:val="00321499"/>
    <w:rsid w:val="00321C97"/>
    <w:rsid w:val="00322197"/>
    <w:rsid w:val="00322EE4"/>
    <w:rsid w:val="0032576A"/>
    <w:rsid w:val="003260AA"/>
    <w:rsid w:val="00327242"/>
    <w:rsid w:val="00330650"/>
    <w:rsid w:val="0033091E"/>
    <w:rsid w:val="003313B7"/>
    <w:rsid w:val="0033151E"/>
    <w:rsid w:val="00331B5F"/>
    <w:rsid w:val="00333F5D"/>
    <w:rsid w:val="00334C71"/>
    <w:rsid w:val="00335AAD"/>
    <w:rsid w:val="00336172"/>
    <w:rsid w:val="0033689B"/>
    <w:rsid w:val="00337B06"/>
    <w:rsid w:val="00340A27"/>
    <w:rsid w:val="00342644"/>
    <w:rsid w:val="0034268B"/>
    <w:rsid w:val="003437D8"/>
    <w:rsid w:val="00345585"/>
    <w:rsid w:val="00345C1F"/>
    <w:rsid w:val="00346305"/>
    <w:rsid w:val="003463A7"/>
    <w:rsid w:val="00347972"/>
    <w:rsid w:val="00347F1B"/>
    <w:rsid w:val="00347FCA"/>
    <w:rsid w:val="00350FFE"/>
    <w:rsid w:val="0035164F"/>
    <w:rsid w:val="00351E35"/>
    <w:rsid w:val="0035427F"/>
    <w:rsid w:val="00354683"/>
    <w:rsid w:val="003549D3"/>
    <w:rsid w:val="00354D67"/>
    <w:rsid w:val="00357957"/>
    <w:rsid w:val="003611F1"/>
    <w:rsid w:val="003615AA"/>
    <w:rsid w:val="00361AC2"/>
    <w:rsid w:val="00361AD8"/>
    <w:rsid w:val="00362092"/>
    <w:rsid w:val="0036279B"/>
    <w:rsid w:val="003629D8"/>
    <w:rsid w:val="00363C88"/>
    <w:rsid w:val="00364454"/>
    <w:rsid w:val="0036455E"/>
    <w:rsid w:val="0036456A"/>
    <w:rsid w:val="0036476A"/>
    <w:rsid w:val="0036503D"/>
    <w:rsid w:val="003658CE"/>
    <w:rsid w:val="00366DFE"/>
    <w:rsid w:val="003705F1"/>
    <w:rsid w:val="00370884"/>
    <w:rsid w:val="00370BA8"/>
    <w:rsid w:val="00372577"/>
    <w:rsid w:val="00373021"/>
    <w:rsid w:val="00373454"/>
    <w:rsid w:val="00373877"/>
    <w:rsid w:val="00374023"/>
    <w:rsid w:val="00374147"/>
    <w:rsid w:val="00374686"/>
    <w:rsid w:val="00375C20"/>
    <w:rsid w:val="00375C2C"/>
    <w:rsid w:val="00377802"/>
    <w:rsid w:val="00380B26"/>
    <w:rsid w:val="00381036"/>
    <w:rsid w:val="003815CA"/>
    <w:rsid w:val="00382625"/>
    <w:rsid w:val="00383141"/>
    <w:rsid w:val="00385247"/>
    <w:rsid w:val="003853C0"/>
    <w:rsid w:val="0038659A"/>
    <w:rsid w:val="00386949"/>
    <w:rsid w:val="00393426"/>
    <w:rsid w:val="003935BF"/>
    <w:rsid w:val="00393DD8"/>
    <w:rsid w:val="00394BD9"/>
    <w:rsid w:val="0039667C"/>
    <w:rsid w:val="003969DD"/>
    <w:rsid w:val="003978C7"/>
    <w:rsid w:val="00397BE0"/>
    <w:rsid w:val="003A0489"/>
    <w:rsid w:val="003A0759"/>
    <w:rsid w:val="003A15D0"/>
    <w:rsid w:val="003A2A9C"/>
    <w:rsid w:val="003A3283"/>
    <w:rsid w:val="003A39B5"/>
    <w:rsid w:val="003A47DD"/>
    <w:rsid w:val="003A557E"/>
    <w:rsid w:val="003A5C54"/>
    <w:rsid w:val="003A64F8"/>
    <w:rsid w:val="003A7CF1"/>
    <w:rsid w:val="003B054F"/>
    <w:rsid w:val="003B15AB"/>
    <w:rsid w:val="003B297A"/>
    <w:rsid w:val="003B4614"/>
    <w:rsid w:val="003B487E"/>
    <w:rsid w:val="003B4949"/>
    <w:rsid w:val="003B528E"/>
    <w:rsid w:val="003B57D4"/>
    <w:rsid w:val="003B58EA"/>
    <w:rsid w:val="003B625B"/>
    <w:rsid w:val="003B64E0"/>
    <w:rsid w:val="003B6AEA"/>
    <w:rsid w:val="003B7903"/>
    <w:rsid w:val="003B79CF"/>
    <w:rsid w:val="003B7AC7"/>
    <w:rsid w:val="003B7EF3"/>
    <w:rsid w:val="003C0385"/>
    <w:rsid w:val="003C27A2"/>
    <w:rsid w:val="003C31AF"/>
    <w:rsid w:val="003C3787"/>
    <w:rsid w:val="003C425B"/>
    <w:rsid w:val="003C606F"/>
    <w:rsid w:val="003C6AEF"/>
    <w:rsid w:val="003C7639"/>
    <w:rsid w:val="003D06FB"/>
    <w:rsid w:val="003D0B65"/>
    <w:rsid w:val="003D1BA5"/>
    <w:rsid w:val="003D2270"/>
    <w:rsid w:val="003D2907"/>
    <w:rsid w:val="003D2F53"/>
    <w:rsid w:val="003D4A0C"/>
    <w:rsid w:val="003D4CDB"/>
    <w:rsid w:val="003D4F02"/>
    <w:rsid w:val="003D58DA"/>
    <w:rsid w:val="003D5EA0"/>
    <w:rsid w:val="003D6EC9"/>
    <w:rsid w:val="003D72AC"/>
    <w:rsid w:val="003D7C75"/>
    <w:rsid w:val="003D7F6A"/>
    <w:rsid w:val="003E04CA"/>
    <w:rsid w:val="003E08B2"/>
    <w:rsid w:val="003E1043"/>
    <w:rsid w:val="003E1C14"/>
    <w:rsid w:val="003E231B"/>
    <w:rsid w:val="003E41F2"/>
    <w:rsid w:val="003E4290"/>
    <w:rsid w:val="003E47C7"/>
    <w:rsid w:val="003E65C9"/>
    <w:rsid w:val="003E6762"/>
    <w:rsid w:val="003E76A1"/>
    <w:rsid w:val="003F08B5"/>
    <w:rsid w:val="003F0993"/>
    <w:rsid w:val="003F21D0"/>
    <w:rsid w:val="003F2314"/>
    <w:rsid w:val="003F444A"/>
    <w:rsid w:val="003F49FA"/>
    <w:rsid w:val="003F4EAA"/>
    <w:rsid w:val="003F4F2A"/>
    <w:rsid w:val="003F5304"/>
    <w:rsid w:val="003F58D0"/>
    <w:rsid w:val="003F59C5"/>
    <w:rsid w:val="003F5BD5"/>
    <w:rsid w:val="003F5FF8"/>
    <w:rsid w:val="003F6B8D"/>
    <w:rsid w:val="003F7E48"/>
    <w:rsid w:val="004012A4"/>
    <w:rsid w:val="0040278C"/>
    <w:rsid w:val="00403588"/>
    <w:rsid w:val="00405EF9"/>
    <w:rsid w:val="00406A02"/>
    <w:rsid w:val="00406C25"/>
    <w:rsid w:val="0040744A"/>
    <w:rsid w:val="00407780"/>
    <w:rsid w:val="004078BB"/>
    <w:rsid w:val="00407C3E"/>
    <w:rsid w:val="00410502"/>
    <w:rsid w:val="004110DF"/>
    <w:rsid w:val="00411197"/>
    <w:rsid w:val="0041286D"/>
    <w:rsid w:val="0041302A"/>
    <w:rsid w:val="0041446D"/>
    <w:rsid w:val="00414882"/>
    <w:rsid w:val="004152FB"/>
    <w:rsid w:val="0041695F"/>
    <w:rsid w:val="00420320"/>
    <w:rsid w:val="00421834"/>
    <w:rsid w:val="00422428"/>
    <w:rsid w:val="00423917"/>
    <w:rsid w:val="004249CF"/>
    <w:rsid w:val="004273E5"/>
    <w:rsid w:val="00431126"/>
    <w:rsid w:val="0043193C"/>
    <w:rsid w:val="00431B33"/>
    <w:rsid w:val="00432FB7"/>
    <w:rsid w:val="00433777"/>
    <w:rsid w:val="00433D06"/>
    <w:rsid w:val="0043498D"/>
    <w:rsid w:val="004350E1"/>
    <w:rsid w:val="004358CB"/>
    <w:rsid w:val="00435BD2"/>
    <w:rsid w:val="00435FBE"/>
    <w:rsid w:val="0043632E"/>
    <w:rsid w:val="00437663"/>
    <w:rsid w:val="00437998"/>
    <w:rsid w:val="00440CAA"/>
    <w:rsid w:val="00441E5A"/>
    <w:rsid w:val="004424D3"/>
    <w:rsid w:val="004435C3"/>
    <w:rsid w:val="00444252"/>
    <w:rsid w:val="004443E0"/>
    <w:rsid w:val="00445230"/>
    <w:rsid w:val="0044580C"/>
    <w:rsid w:val="00446595"/>
    <w:rsid w:val="00452E00"/>
    <w:rsid w:val="00452FCA"/>
    <w:rsid w:val="004547B0"/>
    <w:rsid w:val="00454B3B"/>
    <w:rsid w:val="004562DD"/>
    <w:rsid w:val="0045695B"/>
    <w:rsid w:val="00456A7A"/>
    <w:rsid w:val="00456AF3"/>
    <w:rsid w:val="00456D15"/>
    <w:rsid w:val="004629B4"/>
    <w:rsid w:val="004648DE"/>
    <w:rsid w:val="00464CEC"/>
    <w:rsid w:val="00465047"/>
    <w:rsid w:val="00465270"/>
    <w:rsid w:val="00466BF5"/>
    <w:rsid w:val="0046721D"/>
    <w:rsid w:val="0047119A"/>
    <w:rsid w:val="004723F7"/>
    <w:rsid w:val="00473976"/>
    <w:rsid w:val="004769E7"/>
    <w:rsid w:val="0048028D"/>
    <w:rsid w:val="00480901"/>
    <w:rsid w:val="00481D78"/>
    <w:rsid w:val="0048269B"/>
    <w:rsid w:val="00483448"/>
    <w:rsid w:val="0048373E"/>
    <w:rsid w:val="00483B9E"/>
    <w:rsid w:val="00483C1E"/>
    <w:rsid w:val="00483DBC"/>
    <w:rsid w:val="00484750"/>
    <w:rsid w:val="0048496F"/>
    <w:rsid w:val="00485CC5"/>
    <w:rsid w:val="00486BD8"/>
    <w:rsid w:val="0049180A"/>
    <w:rsid w:val="00491AB0"/>
    <w:rsid w:val="00491BCC"/>
    <w:rsid w:val="0049325D"/>
    <w:rsid w:val="004942FE"/>
    <w:rsid w:val="00494628"/>
    <w:rsid w:val="00495597"/>
    <w:rsid w:val="004957F7"/>
    <w:rsid w:val="004963FF"/>
    <w:rsid w:val="00497811"/>
    <w:rsid w:val="004A05F1"/>
    <w:rsid w:val="004A0C6C"/>
    <w:rsid w:val="004A2B79"/>
    <w:rsid w:val="004A3645"/>
    <w:rsid w:val="004A46FB"/>
    <w:rsid w:val="004A6AAF"/>
    <w:rsid w:val="004A6EC1"/>
    <w:rsid w:val="004A7364"/>
    <w:rsid w:val="004A7C6F"/>
    <w:rsid w:val="004B0638"/>
    <w:rsid w:val="004B0FB1"/>
    <w:rsid w:val="004B144D"/>
    <w:rsid w:val="004B1578"/>
    <w:rsid w:val="004B21C1"/>
    <w:rsid w:val="004B476C"/>
    <w:rsid w:val="004B558E"/>
    <w:rsid w:val="004B57FF"/>
    <w:rsid w:val="004B5ED6"/>
    <w:rsid w:val="004B6496"/>
    <w:rsid w:val="004C06E5"/>
    <w:rsid w:val="004C0AC7"/>
    <w:rsid w:val="004C1458"/>
    <w:rsid w:val="004C1A1C"/>
    <w:rsid w:val="004C1C50"/>
    <w:rsid w:val="004C1FDE"/>
    <w:rsid w:val="004C2699"/>
    <w:rsid w:val="004C28B9"/>
    <w:rsid w:val="004C332A"/>
    <w:rsid w:val="004C44B5"/>
    <w:rsid w:val="004C59C6"/>
    <w:rsid w:val="004C7D55"/>
    <w:rsid w:val="004D2091"/>
    <w:rsid w:val="004D29F6"/>
    <w:rsid w:val="004D2DC5"/>
    <w:rsid w:val="004D32C7"/>
    <w:rsid w:val="004D3FBC"/>
    <w:rsid w:val="004D4C58"/>
    <w:rsid w:val="004D5E63"/>
    <w:rsid w:val="004D76BC"/>
    <w:rsid w:val="004E20FA"/>
    <w:rsid w:val="004E2B89"/>
    <w:rsid w:val="004E40D9"/>
    <w:rsid w:val="004E5A43"/>
    <w:rsid w:val="004E5BFE"/>
    <w:rsid w:val="004E5EE1"/>
    <w:rsid w:val="004E702E"/>
    <w:rsid w:val="004E7F0D"/>
    <w:rsid w:val="004F0D14"/>
    <w:rsid w:val="004F16AC"/>
    <w:rsid w:val="004F206C"/>
    <w:rsid w:val="004F2927"/>
    <w:rsid w:val="004F3724"/>
    <w:rsid w:val="004F5F5A"/>
    <w:rsid w:val="004F6440"/>
    <w:rsid w:val="004F6CC5"/>
    <w:rsid w:val="004F71A9"/>
    <w:rsid w:val="00501C51"/>
    <w:rsid w:val="00501D84"/>
    <w:rsid w:val="00502418"/>
    <w:rsid w:val="00502546"/>
    <w:rsid w:val="005026CC"/>
    <w:rsid w:val="00503E43"/>
    <w:rsid w:val="00503EC0"/>
    <w:rsid w:val="00503F8B"/>
    <w:rsid w:val="00503FCD"/>
    <w:rsid w:val="00504000"/>
    <w:rsid w:val="00504185"/>
    <w:rsid w:val="00505159"/>
    <w:rsid w:val="00505849"/>
    <w:rsid w:val="005073AF"/>
    <w:rsid w:val="00507906"/>
    <w:rsid w:val="00510885"/>
    <w:rsid w:val="00511D06"/>
    <w:rsid w:val="0051347D"/>
    <w:rsid w:val="0051361F"/>
    <w:rsid w:val="005146AA"/>
    <w:rsid w:val="00516EC5"/>
    <w:rsid w:val="00520118"/>
    <w:rsid w:val="0052023C"/>
    <w:rsid w:val="00521CE3"/>
    <w:rsid w:val="005238D8"/>
    <w:rsid w:val="00525B7C"/>
    <w:rsid w:val="005263D5"/>
    <w:rsid w:val="00526BD6"/>
    <w:rsid w:val="005272D6"/>
    <w:rsid w:val="0053056F"/>
    <w:rsid w:val="0053084E"/>
    <w:rsid w:val="00530B0C"/>
    <w:rsid w:val="0053176F"/>
    <w:rsid w:val="00534DFF"/>
    <w:rsid w:val="005353A3"/>
    <w:rsid w:val="005365D9"/>
    <w:rsid w:val="005368B9"/>
    <w:rsid w:val="00537182"/>
    <w:rsid w:val="005375BF"/>
    <w:rsid w:val="00537607"/>
    <w:rsid w:val="00537B6F"/>
    <w:rsid w:val="0054030E"/>
    <w:rsid w:val="005406BC"/>
    <w:rsid w:val="0054082E"/>
    <w:rsid w:val="00542C46"/>
    <w:rsid w:val="00544648"/>
    <w:rsid w:val="005449A9"/>
    <w:rsid w:val="005461D6"/>
    <w:rsid w:val="005469BD"/>
    <w:rsid w:val="00546C62"/>
    <w:rsid w:val="00547122"/>
    <w:rsid w:val="00547A20"/>
    <w:rsid w:val="00547D29"/>
    <w:rsid w:val="0055058F"/>
    <w:rsid w:val="0055129C"/>
    <w:rsid w:val="005520D7"/>
    <w:rsid w:val="00552921"/>
    <w:rsid w:val="00553101"/>
    <w:rsid w:val="00554070"/>
    <w:rsid w:val="00554311"/>
    <w:rsid w:val="0055570F"/>
    <w:rsid w:val="0055578C"/>
    <w:rsid w:val="00556C5D"/>
    <w:rsid w:val="00556C98"/>
    <w:rsid w:val="00556EDE"/>
    <w:rsid w:val="00557016"/>
    <w:rsid w:val="005574EA"/>
    <w:rsid w:val="00560EB5"/>
    <w:rsid w:val="005610AE"/>
    <w:rsid w:val="0056259A"/>
    <w:rsid w:val="00564EF9"/>
    <w:rsid w:val="00566592"/>
    <w:rsid w:val="0056686A"/>
    <w:rsid w:val="00566911"/>
    <w:rsid w:val="005709C7"/>
    <w:rsid w:val="005716CB"/>
    <w:rsid w:val="00572A77"/>
    <w:rsid w:val="00574796"/>
    <w:rsid w:val="00574F18"/>
    <w:rsid w:val="0057509F"/>
    <w:rsid w:val="00575BF0"/>
    <w:rsid w:val="0057613B"/>
    <w:rsid w:val="00580784"/>
    <w:rsid w:val="00580915"/>
    <w:rsid w:val="00580B5E"/>
    <w:rsid w:val="00583936"/>
    <w:rsid w:val="00585D65"/>
    <w:rsid w:val="00586061"/>
    <w:rsid w:val="005864FE"/>
    <w:rsid w:val="00586D34"/>
    <w:rsid w:val="005877F6"/>
    <w:rsid w:val="0059061B"/>
    <w:rsid w:val="0059062F"/>
    <w:rsid w:val="00591093"/>
    <w:rsid w:val="0059143D"/>
    <w:rsid w:val="00593555"/>
    <w:rsid w:val="005951FF"/>
    <w:rsid w:val="0059551F"/>
    <w:rsid w:val="005961E2"/>
    <w:rsid w:val="00597BD6"/>
    <w:rsid w:val="005A034E"/>
    <w:rsid w:val="005A0836"/>
    <w:rsid w:val="005A1168"/>
    <w:rsid w:val="005A1784"/>
    <w:rsid w:val="005A308C"/>
    <w:rsid w:val="005A34AA"/>
    <w:rsid w:val="005A7740"/>
    <w:rsid w:val="005B0267"/>
    <w:rsid w:val="005B062B"/>
    <w:rsid w:val="005B1319"/>
    <w:rsid w:val="005B19BC"/>
    <w:rsid w:val="005B229E"/>
    <w:rsid w:val="005B2D9A"/>
    <w:rsid w:val="005B3AEA"/>
    <w:rsid w:val="005B42A6"/>
    <w:rsid w:val="005B5178"/>
    <w:rsid w:val="005B679B"/>
    <w:rsid w:val="005B68D0"/>
    <w:rsid w:val="005B6EEB"/>
    <w:rsid w:val="005B79F1"/>
    <w:rsid w:val="005B7A19"/>
    <w:rsid w:val="005B7E7A"/>
    <w:rsid w:val="005C0C09"/>
    <w:rsid w:val="005C1DE8"/>
    <w:rsid w:val="005C3580"/>
    <w:rsid w:val="005C5046"/>
    <w:rsid w:val="005C50B7"/>
    <w:rsid w:val="005C5A3A"/>
    <w:rsid w:val="005C5E73"/>
    <w:rsid w:val="005C666E"/>
    <w:rsid w:val="005C6E21"/>
    <w:rsid w:val="005C7258"/>
    <w:rsid w:val="005D07CC"/>
    <w:rsid w:val="005D27F3"/>
    <w:rsid w:val="005D432C"/>
    <w:rsid w:val="005D565E"/>
    <w:rsid w:val="005D6BC8"/>
    <w:rsid w:val="005D6EC3"/>
    <w:rsid w:val="005D777F"/>
    <w:rsid w:val="005D7D3F"/>
    <w:rsid w:val="005E113E"/>
    <w:rsid w:val="005E1D85"/>
    <w:rsid w:val="005E1F8A"/>
    <w:rsid w:val="005E213A"/>
    <w:rsid w:val="005E2407"/>
    <w:rsid w:val="005E3D20"/>
    <w:rsid w:val="005E3F32"/>
    <w:rsid w:val="005E4CD6"/>
    <w:rsid w:val="005E4D6C"/>
    <w:rsid w:val="005E56EE"/>
    <w:rsid w:val="005E682F"/>
    <w:rsid w:val="005E6904"/>
    <w:rsid w:val="005F1BEC"/>
    <w:rsid w:val="005F3166"/>
    <w:rsid w:val="005F450E"/>
    <w:rsid w:val="005F50E4"/>
    <w:rsid w:val="005F54CB"/>
    <w:rsid w:val="005F645D"/>
    <w:rsid w:val="00600769"/>
    <w:rsid w:val="00600D61"/>
    <w:rsid w:val="00601315"/>
    <w:rsid w:val="006025A5"/>
    <w:rsid w:val="006027F5"/>
    <w:rsid w:val="00603971"/>
    <w:rsid w:val="006045D0"/>
    <w:rsid w:val="0060460B"/>
    <w:rsid w:val="00606ED3"/>
    <w:rsid w:val="0060737F"/>
    <w:rsid w:val="006074BB"/>
    <w:rsid w:val="006079FD"/>
    <w:rsid w:val="00611DBB"/>
    <w:rsid w:val="006133E1"/>
    <w:rsid w:val="00613C2B"/>
    <w:rsid w:val="00616D8C"/>
    <w:rsid w:val="006170A3"/>
    <w:rsid w:val="00617309"/>
    <w:rsid w:val="0061792B"/>
    <w:rsid w:val="00620E56"/>
    <w:rsid w:val="00622162"/>
    <w:rsid w:val="006232E1"/>
    <w:rsid w:val="0062391C"/>
    <w:rsid w:val="00623A00"/>
    <w:rsid w:val="00624034"/>
    <w:rsid w:val="00624901"/>
    <w:rsid w:val="00624B04"/>
    <w:rsid w:val="0062576B"/>
    <w:rsid w:val="006257CB"/>
    <w:rsid w:val="0062691A"/>
    <w:rsid w:val="00626EEC"/>
    <w:rsid w:val="0062702F"/>
    <w:rsid w:val="00627262"/>
    <w:rsid w:val="00627410"/>
    <w:rsid w:val="006275DB"/>
    <w:rsid w:val="00627611"/>
    <w:rsid w:val="0062787E"/>
    <w:rsid w:val="006309DE"/>
    <w:rsid w:val="006309FF"/>
    <w:rsid w:val="00630EE5"/>
    <w:rsid w:val="00632605"/>
    <w:rsid w:val="006328AA"/>
    <w:rsid w:val="00633C69"/>
    <w:rsid w:val="00633EF3"/>
    <w:rsid w:val="0063472D"/>
    <w:rsid w:val="00634C91"/>
    <w:rsid w:val="006354B9"/>
    <w:rsid w:val="0063553E"/>
    <w:rsid w:val="00636491"/>
    <w:rsid w:val="006365FD"/>
    <w:rsid w:val="00640499"/>
    <w:rsid w:val="006409AD"/>
    <w:rsid w:val="00641A83"/>
    <w:rsid w:val="006428A5"/>
    <w:rsid w:val="006444CE"/>
    <w:rsid w:val="00644EF0"/>
    <w:rsid w:val="00645942"/>
    <w:rsid w:val="00645A48"/>
    <w:rsid w:val="00646263"/>
    <w:rsid w:val="006462C5"/>
    <w:rsid w:val="0064640F"/>
    <w:rsid w:val="0064695B"/>
    <w:rsid w:val="00646D49"/>
    <w:rsid w:val="0064756E"/>
    <w:rsid w:val="006477A7"/>
    <w:rsid w:val="0065051A"/>
    <w:rsid w:val="006505C3"/>
    <w:rsid w:val="0065228A"/>
    <w:rsid w:val="00652880"/>
    <w:rsid w:val="00652FF2"/>
    <w:rsid w:val="0065359A"/>
    <w:rsid w:val="0065649F"/>
    <w:rsid w:val="006570D1"/>
    <w:rsid w:val="00657196"/>
    <w:rsid w:val="006579B5"/>
    <w:rsid w:val="0066059D"/>
    <w:rsid w:val="006609B3"/>
    <w:rsid w:val="00660B05"/>
    <w:rsid w:val="00661578"/>
    <w:rsid w:val="006618DB"/>
    <w:rsid w:val="00662D5E"/>
    <w:rsid w:val="00662E00"/>
    <w:rsid w:val="00663DD2"/>
    <w:rsid w:val="00667507"/>
    <w:rsid w:val="00671A6D"/>
    <w:rsid w:val="006723FD"/>
    <w:rsid w:val="00672605"/>
    <w:rsid w:val="00672667"/>
    <w:rsid w:val="00672A2B"/>
    <w:rsid w:val="0067487E"/>
    <w:rsid w:val="006755D0"/>
    <w:rsid w:val="0067579F"/>
    <w:rsid w:val="00675FA8"/>
    <w:rsid w:val="006766E6"/>
    <w:rsid w:val="006767C2"/>
    <w:rsid w:val="00676AC7"/>
    <w:rsid w:val="00676DF7"/>
    <w:rsid w:val="0068141D"/>
    <w:rsid w:val="0068190A"/>
    <w:rsid w:val="0068295A"/>
    <w:rsid w:val="00683148"/>
    <w:rsid w:val="00684365"/>
    <w:rsid w:val="00686096"/>
    <w:rsid w:val="0068684F"/>
    <w:rsid w:val="00686E9A"/>
    <w:rsid w:val="0068704E"/>
    <w:rsid w:val="00687C13"/>
    <w:rsid w:val="00690BAC"/>
    <w:rsid w:val="00690C85"/>
    <w:rsid w:val="00691C45"/>
    <w:rsid w:val="00691E26"/>
    <w:rsid w:val="00691EC4"/>
    <w:rsid w:val="00694BCE"/>
    <w:rsid w:val="00696F39"/>
    <w:rsid w:val="00697786"/>
    <w:rsid w:val="006A0B90"/>
    <w:rsid w:val="006A0FFA"/>
    <w:rsid w:val="006A237C"/>
    <w:rsid w:val="006A312D"/>
    <w:rsid w:val="006A32E1"/>
    <w:rsid w:val="006A416E"/>
    <w:rsid w:val="006A4F73"/>
    <w:rsid w:val="006A52AC"/>
    <w:rsid w:val="006A57BF"/>
    <w:rsid w:val="006A67C4"/>
    <w:rsid w:val="006A6E27"/>
    <w:rsid w:val="006B03A4"/>
    <w:rsid w:val="006B0B4E"/>
    <w:rsid w:val="006B212B"/>
    <w:rsid w:val="006B2D25"/>
    <w:rsid w:val="006B2E85"/>
    <w:rsid w:val="006B2F51"/>
    <w:rsid w:val="006B3965"/>
    <w:rsid w:val="006B47B3"/>
    <w:rsid w:val="006B5067"/>
    <w:rsid w:val="006B5160"/>
    <w:rsid w:val="006B57F5"/>
    <w:rsid w:val="006B61DB"/>
    <w:rsid w:val="006B6C47"/>
    <w:rsid w:val="006B753F"/>
    <w:rsid w:val="006B785E"/>
    <w:rsid w:val="006B7C3D"/>
    <w:rsid w:val="006C00C5"/>
    <w:rsid w:val="006C236E"/>
    <w:rsid w:val="006C27A4"/>
    <w:rsid w:val="006C371B"/>
    <w:rsid w:val="006C59EB"/>
    <w:rsid w:val="006C5AB5"/>
    <w:rsid w:val="006C6119"/>
    <w:rsid w:val="006C728E"/>
    <w:rsid w:val="006C72F9"/>
    <w:rsid w:val="006C7E99"/>
    <w:rsid w:val="006C7FEE"/>
    <w:rsid w:val="006D0553"/>
    <w:rsid w:val="006D0737"/>
    <w:rsid w:val="006D2EFD"/>
    <w:rsid w:val="006D4440"/>
    <w:rsid w:val="006D4586"/>
    <w:rsid w:val="006D49CB"/>
    <w:rsid w:val="006D4ECF"/>
    <w:rsid w:val="006D53D6"/>
    <w:rsid w:val="006D54DB"/>
    <w:rsid w:val="006D5820"/>
    <w:rsid w:val="006D5F83"/>
    <w:rsid w:val="006D7976"/>
    <w:rsid w:val="006D7A64"/>
    <w:rsid w:val="006D7BEC"/>
    <w:rsid w:val="006D7C56"/>
    <w:rsid w:val="006E09CC"/>
    <w:rsid w:val="006E14A5"/>
    <w:rsid w:val="006E20B2"/>
    <w:rsid w:val="006E22C0"/>
    <w:rsid w:val="006E29B6"/>
    <w:rsid w:val="006E3424"/>
    <w:rsid w:val="006E34A1"/>
    <w:rsid w:val="006E36AA"/>
    <w:rsid w:val="006E36C1"/>
    <w:rsid w:val="006E563C"/>
    <w:rsid w:val="006E5C70"/>
    <w:rsid w:val="006E756A"/>
    <w:rsid w:val="006E7FFA"/>
    <w:rsid w:val="006F056C"/>
    <w:rsid w:val="006F1738"/>
    <w:rsid w:val="006F1E3A"/>
    <w:rsid w:val="006F2E39"/>
    <w:rsid w:val="006F4D6F"/>
    <w:rsid w:val="0070011E"/>
    <w:rsid w:val="0070048F"/>
    <w:rsid w:val="00702373"/>
    <w:rsid w:val="00703965"/>
    <w:rsid w:val="007039C4"/>
    <w:rsid w:val="0070417B"/>
    <w:rsid w:val="007045C3"/>
    <w:rsid w:val="007047C1"/>
    <w:rsid w:val="00705924"/>
    <w:rsid w:val="00706B0F"/>
    <w:rsid w:val="00706D27"/>
    <w:rsid w:val="00707AE4"/>
    <w:rsid w:val="00707D69"/>
    <w:rsid w:val="0071181D"/>
    <w:rsid w:val="00713A12"/>
    <w:rsid w:val="00713B19"/>
    <w:rsid w:val="00713C4A"/>
    <w:rsid w:val="00714C1A"/>
    <w:rsid w:val="00715864"/>
    <w:rsid w:val="00716570"/>
    <w:rsid w:val="0071658D"/>
    <w:rsid w:val="00717670"/>
    <w:rsid w:val="00717FDF"/>
    <w:rsid w:val="00720B3F"/>
    <w:rsid w:val="007214F7"/>
    <w:rsid w:val="00721D4C"/>
    <w:rsid w:val="00721D9E"/>
    <w:rsid w:val="00722490"/>
    <w:rsid w:val="0072263A"/>
    <w:rsid w:val="007257DB"/>
    <w:rsid w:val="00725A06"/>
    <w:rsid w:val="00725A9D"/>
    <w:rsid w:val="00726312"/>
    <w:rsid w:val="007265E0"/>
    <w:rsid w:val="00726A56"/>
    <w:rsid w:val="00726D12"/>
    <w:rsid w:val="00726DE8"/>
    <w:rsid w:val="00727065"/>
    <w:rsid w:val="0073014E"/>
    <w:rsid w:val="00730337"/>
    <w:rsid w:val="00730CF5"/>
    <w:rsid w:val="0073197D"/>
    <w:rsid w:val="00732617"/>
    <w:rsid w:val="00732907"/>
    <w:rsid w:val="00732F21"/>
    <w:rsid w:val="00733E19"/>
    <w:rsid w:val="0073588B"/>
    <w:rsid w:val="00736056"/>
    <w:rsid w:val="0073646F"/>
    <w:rsid w:val="00737471"/>
    <w:rsid w:val="007409FD"/>
    <w:rsid w:val="007416CB"/>
    <w:rsid w:val="007453F3"/>
    <w:rsid w:val="00745528"/>
    <w:rsid w:val="007459FD"/>
    <w:rsid w:val="00746392"/>
    <w:rsid w:val="0074751D"/>
    <w:rsid w:val="00747E1D"/>
    <w:rsid w:val="007501DC"/>
    <w:rsid w:val="00750868"/>
    <w:rsid w:val="00750B47"/>
    <w:rsid w:val="0075107F"/>
    <w:rsid w:val="00751576"/>
    <w:rsid w:val="00751DF9"/>
    <w:rsid w:val="00752193"/>
    <w:rsid w:val="007521C6"/>
    <w:rsid w:val="00753E95"/>
    <w:rsid w:val="0075407D"/>
    <w:rsid w:val="00754201"/>
    <w:rsid w:val="00754314"/>
    <w:rsid w:val="00754BFA"/>
    <w:rsid w:val="00754DDD"/>
    <w:rsid w:val="00755AA7"/>
    <w:rsid w:val="0075680C"/>
    <w:rsid w:val="00761D7B"/>
    <w:rsid w:val="0076240F"/>
    <w:rsid w:val="00763C61"/>
    <w:rsid w:val="00763D25"/>
    <w:rsid w:val="00764C98"/>
    <w:rsid w:val="00764DB4"/>
    <w:rsid w:val="0076623E"/>
    <w:rsid w:val="007663E1"/>
    <w:rsid w:val="00766499"/>
    <w:rsid w:val="00766A51"/>
    <w:rsid w:val="00766A95"/>
    <w:rsid w:val="007678B3"/>
    <w:rsid w:val="00767E43"/>
    <w:rsid w:val="00770A8B"/>
    <w:rsid w:val="00771262"/>
    <w:rsid w:val="0077279B"/>
    <w:rsid w:val="00772814"/>
    <w:rsid w:val="007732DF"/>
    <w:rsid w:val="00773B67"/>
    <w:rsid w:val="00774CEB"/>
    <w:rsid w:val="00774E54"/>
    <w:rsid w:val="0077551E"/>
    <w:rsid w:val="00777EF9"/>
    <w:rsid w:val="00780F5F"/>
    <w:rsid w:val="007815CC"/>
    <w:rsid w:val="00781C61"/>
    <w:rsid w:val="00781D05"/>
    <w:rsid w:val="00782EE0"/>
    <w:rsid w:val="00782EFF"/>
    <w:rsid w:val="0078402D"/>
    <w:rsid w:val="00784F30"/>
    <w:rsid w:val="00786526"/>
    <w:rsid w:val="007865D9"/>
    <w:rsid w:val="00786CCE"/>
    <w:rsid w:val="0078701B"/>
    <w:rsid w:val="007872F3"/>
    <w:rsid w:val="00787431"/>
    <w:rsid w:val="0079199F"/>
    <w:rsid w:val="00792D4E"/>
    <w:rsid w:val="00793D6A"/>
    <w:rsid w:val="007943CD"/>
    <w:rsid w:val="00794D97"/>
    <w:rsid w:val="00795134"/>
    <w:rsid w:val="00795BB9"/>
    <w:rsid w:val="00795DDC"/>
    <w:rsid w:val="0079671E"/>
    <w:rsid w:val="007A13B4"/>
    <w:rsid w:val="007A18B1"/>
    <w:rsid w:val="007A1F7E"/>
    <w:rsid w:val="007A24FA"/>
    <w:rsid w:val="007A3788"/>
    <w:rsid w:val="007A3BA6"/>
    <w:rsid w:val="007A4A57"/>
    <w:rsid w:val="007A525A"/>
    <w:rsid w:val="007A543E"/>
    <w:rsid w:val="007A5440"/>
    <w:rsid w:val="007A5A97"/>
    <w:rsid w:val="007A6714"/>
    <w:rsid w:val="007A72C3"/>
    <w:rsid w:val="007A77A8"/>
    <w:rsid w:val="007A7A07"/>
    <w:rsid w:val="007B0AA9"/>
    <w:rsid w:val="007B1ACA"/>
    <w:rsid w:val="007B1BBF"/>
    <w:rsid w:val="007B2129"/>
    <w:rsid w:val="007B320A"/>
    <w:rsid w:val="007B37B9"/>
    <w:rsid w:val="007B4B52"/>
    <w:rsid w:val="007B5476"/>
    <w:rsid w:val="007B570D"/>
    <w:rsid w:val="007B755D"/>
    <w:rsid w:val="007C0181"/>
    <w:rsid w:val="007C093F"/>
    <w:rsid w:val="007C0D26"/>
    <w:rsid w:val="007C1084"/>
    <w:rsid w:val="007C196F"/>
    <w:rsid w:val="007C2221"/>
    <w:rsid w:val="007C25C5"/>
    <w:rsid w:val="007C42EA"/>
    <w:rsid w:val="007C4389"/>
    <w:rsid w:val="007C4808"/>
    <w:rsid w:val="007C5952"/>
    <w:rsid w:val="007C681A"/>
    <w:rsid w:val="007C7106"/>
    <w:rsid w:val="007C775A"/>
    <w:rsid w:val="007C78E3"/>
    <w:rsid w:val="007C7B11"/>
    <w:rsid w:val="007D004F"/>
    <w:rsid w:val="007D2F06"/>
    <w:rsid w:val="007D2FB9"/>
    <w:rsid w:val="007D343E"/>
    <w:rsid w:val="007D36E6"/>
    <w:rsid w:val="007D3A95"/>
    <w:rsid w:val="007D4740"/>
    <w:rsid w:val="007E1498"/>
    <w:rsid w:val="007E1527"/>
    <w:rsid w:val="007E1998"/>
    <w:rsid w:val="007E2B13"/>
    <w:rsid w:val="007E4EA8"/>
    <w:rsid w:val="007E57DE"/>
    <w:rsid w:val="007E5D75"/>
    <w:rsid w:val="007E6D33"/>
    <w:rsid w:val="007E7724"/>
    <w:rsid w:val="007F09A9"/>
    <w:rsid w:val="007F176D"/>
    <w:rsid w:val="007F1930"/>
    <w:rsid w:val="007F1996"/>
    <w:rsid w:val="007F19F3"/>
    <w:rsid w:val="007F2271"/>
    <w:rsid w:val="007F2424"/>
    <w:rsid w:val="007F2610"/>
    <w:rsid w:val="007F314D"/>
    <w:rsid w:val="007F37F7"/>
    <w:rsid w:val="007F464D"/>
    <w:rsid w:val="007F6165"/>
    <w:rsid w:val="007F6B9C"/>
    <w:rsid w:val="007F7746"/>
    <w:rsid w:val="00800FA2"/>
    <w:rsid w:val="00801D4B"/>
    <w:rsid w:val="00802695"/>
    <w:rsid w:val="00802B9D"/>
    <w:rsid w:val="00803B65"/>
    <w:rsid w:val="00803D16"/>
    <w:rsid w:val="00805875"/>
    <w:rsid w:val="00806598"/>
    <w:rsid w:val="00806B3D"/>
    <w:rsid w:val="008103FA"/>
    <w:rsid w:val="00810E80"/>
    <w:rsid w:val="00811DEA"/>
    <w:rsid w:val="00811E1E"/>
    <w:rsid w:val="00811EAF"/>
    <w:rsid w:val="00814197"/>
    <w:rsid w:val="00814532"/>
    <w:rsid w:val="00814BA9"/>
    <w:rsid w:val="00814D7E"/>
    <w:rsid w:val="0081512D"/>
    <w:rsid w:val="008153AE"/>
    <w:rsid w:val="008157A4"/>
    <w:rsid w:val="00815864"/>
    <w:rsid w:val="00821346"/>
    <w:rsid w:val="008214CB"/>
    <w:rsid w:val="00822AD4"/>
    <w:rsid w:val="00822BE9"/>
    <w:rsid w:val="008243BB"/>
    <w:rsid w:val="008246D4"/>
    <w:rsid w:val="0082510E"/>
    <w:rsid w:val="0082556D"/>
    <w:rsid w:val="00825F53"/>
    <w:rsid w:val="00826CFD"/>
    <w:rsid w:val="008278F7"/>
    <w:rsid w:val="00830AAD"/>
    <w:rsid w:val="00831186"/>
    <w:rsid w:val="0083189C"/>
    <w:rsid w:val="00831CE7"/>
    <w:rsid w:val="00832968"/>
    <w:rsid w:val="00832F69"/>
    <w:rsid w:val="0083559E"/>
    <w:rsid w:val="00835B0B"/>
    <w:rsid w:val="00836BEC"/>
    <w:rsid w:val="00836EF4"/>
    <w:rsid w:val="0084135A"/>
    <w:rsid w:val="0084302C"/>
    <w:rsid w:val="0084337C"/>
    <w:rsid w:val="00843D6E"/>
    <w:rsid w:val="00844756"/>
    <w:rsid w:val="008456C0"/>
    <w:rsid w:val="008463CF"/>
    <w:rsid w:val="008503B5"/>
    <w:rsid w:val="00851569"/>
    <w:rsid w:val="0085248C"/>
    <w:rsid w:val="00852CAA"/>
    <w:rsid w:val="008533FD"/>
    <w:rsid w:val="00853A6A"/>
    <w:rsid w:val="008545FE"/>
    <w:rsid w:val="00854B34"/>
    <w:rsid w:val="00855A95"/>
    <w:rsid w:val="00857CA5"/>
    <w:rsid w:val="00857FAE"/>
    <w:rsid w:val="00860167"/>
    <w:rsid w:val="00860EE1"/>
    <w:rsid w:val="008611AE"/>
    <w:rsid w:val="00861A4B"/>
    <w:rsid w:val="00861B57"/>
    <w:rsid w:val="008625D7"/>
    <w:rsid w:val="00863400"/>
    <w:rsid w:val="00863404"/>
    <w:rsid w:val="00864099"/>
    <w:rsid w:val="008655FB"/>
    <w:rsid w:val="00865AAE"/>
    <w:rsid w:val="008673ED"/>
    <w:rsid w:val="00867B55"/>
    <w:rsid w:val="00872F58"/>
    <w:rsid w:val="00873A05"/>
    <w:rsid w:val="00874011"/>
    <w:rsid w:val="00874743"/>
    <w:rsid w:val="00874745"/>
    <w:rsid w:val="008757DD"/>
    <w:rsid w:val="00877072"/>
    <w:rsid w:val="00880BD8"/>
    <w:rsid w:val="00881963"/>
    <w:rsid w:val="00881D28"/>
    <w:rsid w:val="008823BD"/>
    <w:rsid w:val="00883757"/>
    <w:rsid w:val="00883C0A"/>
    <w:rsid w:val="0088459B"/>
    <w:rsid w:val="00884FF9"/>
    <w:rsid w:val="008852B5"/>
    <w:rsid w:val="00885ACC"/>
    <w:rsid w:val="008864DD"/>
    <w:rsid w:val="00886BB7"/>
    <w:rsid w:val="00886CFE"/>
    <w:rsid w:val="00886E19"/>
    <w:rsid w:val="00887274"/>
    <w:rsid w:val="008872A4"/>
    <w:rsid w:val="00890EF7"/>
    <w:rsid w:val="00892DF3"/>
    <w:rsid w:val="0089417C"/>
    <w:rsid w:val="00895ACA"/>
    <w:rsid w:val="0089654B"/>
    <w:rsid w:val="00897DC2"/>
    <w:rsid w:val="00897FBD"/>
    <w:rsid w:val="008A03A0"/>
    <w:rsid w:val="008A0549"/>
    <w:rsid w:val="008A0686"/>
    <w:rsid w:val="008A1346"/>
    <w:rsid w:val="008A1B6B"/>
    <w:rsid w:val="008A3184"/>
    <w:rsid w:val="008A38D2"/>
    <w:rsid w:val="008A3F1B"/>
    <w:rsid w:val="008A416C"/>
    <w:rsid w:val="008A54E5"/>
    <w:rsid w:val="008A633F"/>
    <w:rsid w:val="008A685B"/>
    <w:rsid w:val="008B0C2B"/>
    <w:rsid w:val="008B1926"/>
    <w:rsid w:val="008B251F"/>
    <w:rsid w:val="008B38B9"/>
    <w:rsid w:val="008B567D"/>
    <w:rsid w:val="008B5CEC"/>
    <w:rsid w:val="008B6422"/>
    <w:rsid w:val="008B651F"/>
    <w:rsid w:val="008B67E3"/>
    <w:rsid w:val="008B68C0"/>
    <w:rsid w:val="008C04BD"/>
    <w:rsid w:val="008C177C"/>
    <w:rsid w:val="008C221F"/>
    <w:rsid w:val="008C2FF4"/>
    <w:rsid w:val="008C42DC"/>
    <w:rsid w:val="008C44BD"/>
    <w:rsid w:val="008C4598"/>
    <w:rsid w:val="008C5950"/>
    <w:rsid w:val="008C5D06"/>
    <w:rsid w:val="008C6C3E"/>
    <w:rsid w:val="008C73D3"/>
    <w:rsid w:val="008C757B"/>
    <w:rsid w:val="008D0AFE"/>
    <w:rsid w:val="008D0B33"/>
    <w:rsid w:val="008D1B4D"/>
    <w:rsid w:val="008D2FED"/>
    <w:rsid w:val="008D30C0"/>
    <w:rsid w:val="008D4966"/>
    <w:rsid w:val="008D4CB7"/>
    <w:rsid w:val="008D6831"/>
    <w:rsid w:val="008D76AA"/>
    <w:rsid w:val="008D7960"/>
    <w:rsid w:val="008E0249"/>
    <w:rsid w:val="008E05BF"/>
    <w:rsid w:val="008E13DA"/>
    <w:rsid w:val="008E1673"/>
    <w:rsid w:val="008E17F8"/>
    <w:rsid w:val="008E2DDA"/>
    <w:rsid w:val="008E2E29"/>
    <w:rsid w:val="008E33E6"/>
    <w:rsid w:val="008E355C"/>
    <w:rsid w:val="008E388C"/>
    <w:rsid w:val="008E4433"/>
    <w:rsid w:val="008E4C38"/>
    <w:rsid w:val="008E5E6F"/>
    <w:rsid w:val="008E633A"/>
    <w:rsid w:val="008F0698"/>
    <w:rsid w:val="008F19CA"/>
    <w:rsid w:val="008F531C"/>
    <w:rsid w:val="008F544F"/>
    <w:rsid w:val="008F5CD4"/>
    <w:rsid w:val="008F5E4B"/>
    <w:rsid w:val="008F71D5"/>
    <w:rsid w:val="008F7597"/>
    <w:rsid w:val="00900483"/>
    <w:rsid w:val="0090111A"/>
    <w:rsid w:val="00902BE4"/>
    <w:rsid w:val="00903BC9"/>
    <w:rsid w:val="00903C1A"/>
    <w:rsid w:val="009040CF"/>
    <w:rsid w:val="00904A68"/>
    <w:rsid w:val="009053B5"/>
    <w:rsid w:val="009054E4"/>
    <w:rsid w:val="0090608E"/>
    <w:rsid w:val="0090666B"/>
    <w:rsid w:val="009070F4"/>
    <w:rsid w:val="009072FB"/>
    <w:rsid w:val="0090793D"/>
    <w:rsid w:val="00910A33"/>
    <w:rsid w:val="009117D1"/>
    <w:rsid w:val="00911B12"/>
    <w:rsid w:val="00914832"/>
    <w:rsid w:val="009160ED"/>
    <w:rsid w:val="00917349"/>
    <w:rsid w:val="009204E5"/>
    <w:rsid w:val="00922374"/>
    <w:rsid w:val="009236A5"/>
    <w:rsid w:val="00923A12"/>
    <w:rsid w:val="00925F6E"/>
    <w:rsid w:val="00926305"/>
    <w:rsid w:val="00926456"/>
    <w:rsid w:val="00926586"/>
    <w:rsid w:val="00927730"/>
    <w:rsid w:val="00927A6E"/>
    <w:rsid w:val="0093017B"/>
    <w:rsid w:val="009304FB"/>
    <w:rsid w:val="00930C0C"/>
    <w:rsid w:val="0093140B"/>
    <w:rsid w:val="00932AFD"/>
    <w:rsid w:val="00933039"/>
    <w:rsid w:val="009331C1"/>
    <w:rsid w:val="0093337C"/>
    <w:rsid w:val="00933523"/>
    <w:rsid w:val="0093364E"/>
    <w:rsid w:val="00935D48"/>
    <w:rsid w:val="00935FD3"/>
    <w:rsid w:val="0093629A"/>
    <w:rsid w:val="009363A7"/>
    <w:rsid w:val="00936DC8"/>
    <w:rsid w:val="009405DA"/>
    <w:rsid w:val="009412DF"/>
    <w:rsid w:val="00941538"/>
    <w:rsid w:val="0094153E"/>
    <w:rsid w:val="00941681"/>
    <w:rsid w:val="00941833"/>
    <w:rsid w:val="0094258F"/>
    <w:rsid w:val="00943B9F"/>
    <w:rsid w:val="009441AB"/>
    <w:rsid w:val="009443F7"/>
    <w:rsid w:val="00945B32"/>
    <w:rsid w:val="00945CE6"/>
    <w:rsid w:val="009460D8"/>
    <w:rsid w:val="00946F41"/>
    <w:rsid w:val="0094723F"/>
    <w:rsid w:val="009506BF"/>
    <w:rsid w:val="00950C9E"/>
    <w:rsid w:val="00951292"/>
    <w:rsid w:val="00951510"/>
    <w:rsid w:val="009521B9"/>
    <w:rsid w:val="00953CDD"/>
    <w:rsid w:val="00953D41"/>
    <w:rsid w:val="009549F6"/>
    <w:rsid w:val="00956E76"/>
    <w:rsid w:val="00957229"/>
    <w:rsid w:val="009576A0"/>
    <w:rsid w:val="00960E63"/>
    <w:rsid w:val="009623EA"/>
    <w:rsid w:val="009632C0"/>
    <w:rsid w:val="009647EF"/>
    <w:rsid w:val="00965102"/>
    <w:rsid w:val="00965B63"/>
    <w:rsid w:val="009663EE"/>
    <w:rsid w:val="0096705A"/>
    <w:rsid w:val="0096791F"/>
    <w:rsid w:val="00967D14"/>
    <w:rsid w:val="00967E4E"/>
    <w:rsid w:val="00970802"/>
    <w:rsid w:val="00970E1B"/>
    <w:rsid w:val="00970E43"/>
    <w:rsid w:val="009714A5"/>
    <w:rsid w:val="009716C4"/>
    <w:rsid w:val="00973F6C"/>
    <w:rsid w:val="00975F3B"/>
    <w:rsid w:val="00976AAC"/>
    <w:rsid w:val="00981C5D"/>
    <w:rsid w:val="00982656"/>
    <w:rsid w:val="009836B9"/>
    <w:rsid w:val="00983F26"/>
    <w:rsid w:val="00984711"/>
    <w:rsid w:val="009854DE"/>
    <w:rsid w:val="00986A13"/>
    <w:rsid w:val="00987AD5"/>
    <w:rsid w:val="0099033B"/>
    <w:rsid w:val="0099086F"/>
    <w:rsid w:val="00991C70"/>
    <w:rsid w:val="00993A0E"/>
    <w:rsid w:val="009952D4"/>
    <w:rsid w:val="009974A3"/>
    <w:rsid w:val="009A0A08"/>
    <w:rsid w:val="009A18C8"/>
    <w:rsid w:val="009A2021"/>
    <w:rsid w:val="009A2C45"/>
    <w:rsid w:val="009A3A4C"/>
    <w:rsid w:val="009A3C91"/>
    <w:rsid w:val="009A3F34"/>
    <w:rsid w:val="009A570C"/>
    <w:rsid w:val="009A6067"/>
    <w:rsid w:val="009A8356"/>
    <w:rsid w:val="009B0219"/>
    <w:rsid w:val="009B1414"/>
    <w:rsid w:val="009B2D38"/>
    <w:rsid w:val="009B3037"/>
    <w:rsid w:val="009B332A"/>
    <w:rsid w:val="009B3895"/>
    <w:rsid w:val="009B4D94"/>
    <w:rsid w:val="009B4ECA"/>
    <w:rsid w:val="009B57A0"/>
    <w:rsid w:val="009B7937"/>
    <w:rsid w:val="009C0A9A"/>
    <w:rsid w:val="009C0D2E"/>
    <w:rsid w:val="009C1B1E"/>
    <w:rsid w:val="009C32C3"/>
    <w:rsid w:val="009C56F0"/>
    <w:rsid w:val="009C6A0D"/>
    <w:rsid w:val="009C6B1B"/>
    <w:rsid w:val="009C712D"/>
    <w:rsid w:val="009D0CE6"/>
    <w:rsid w:val="009D110F"/>
    <w:rsid w:val="009D21C6"/>
    <w:rsid w:val="009D318D"/>
    <w:rsid w:val="009D33B2"/>
    <w:rsid w:val="009D35BF"/>
    <w:rsid w:val="009D413E"/>
    <w:rsid w:val="009D416A"/>
    <w:rsid w:val="009D5EBD"/>
    <w:rsid w:val="009D6413"/>
    <w:rsid w:val="009D64D0"/>
    <w:rsid w:val="009D68CD"/>
    <w:rsid w:val="009D68CE"/>
    <w:rsid w:val="009D6A3A"/>
    <w:rsid w:val="009D6AE5"/>
    <w:rsid w:val="009D7C89"/>
    <w:rsid w:val="009D7F62"/>
    <w:rsid w:val="009E00C6"/>
    <w:rsid w:val="009E0451"/>
    <w:rsid w:val="009E2B4B"/>
    <w:rsid w:val="009E2D1D"/>
    <w:rsid w:val="009E3478"/>
    <w:rsid w:val="009E363C"/>
    <w:rsid w:val="009E3AFC"/>
    <w:rsid w:val="009E4F92"/>
    <w:rsid w:val="009E58A3"/>
    <w:rsid w:val="009E7996"/>
    <w:rsid w:val="009EBB0A"/>
    <w:rsid w:val="009F11AC"/>
    <w:rsid w:val="009F1574"/>
    <w:rsid w:val="009F1682"/>
    <w:rsid w:val="009F1814"/>
    <w:rsid w:val="009F217C"/>
    <w:rsid w:val="009F4587"/>
    <w:rsid w:val="009F6A4C"/>
    <w:rsid w:val="00A00E4D"/>
    <w:rsid w:val="00A01459"/>
    <w:rsid w:val="00A02CC9"/>
    <w:rsid w:val="00A03829"/>
    <w:rsid w:val="00A03C06"/>
    <w:rsid w:val="00A0655D"/>
    <w:rsid w:val="00A10675"/>
    <w:rsid w:val="00A112CB"/>
    <w:rsid w:val="00A113A7"/>
    <w:rsid w:val="00A1149F"/>
    <w:rsid w:val="00A116F0"/>
    <w:rsid w:val="00A1175B"/>
    <w:rsid w:val="00A117C0"/>
    <w:rsid w:val="00A11A8C"/>
    <w:rsid w:val="00A121E0"/>
    <w:rsid w:val="00A12464"/>
    <w:rsid w:val="00A13F96"/>
    <w:rsid w:val="00A1505A"/>
    <w:rsid w:val="00A156C3"/>
    <w:rsid w:val="00A17572"/>
    <w:rsid w:val="00A201E5"/>
    <w:rsid w:val="00A208C7"/>
    <w:rsid w:val="00A20B5A"/>
    <w:rsid w:val="00A21179"/>
    <w:rsid w:val="00A22FC9"/>
    <w:rsid w:val="00A239F4"/>
    <w:rsid w:val="00A23B3E"/>
    <w:rsid w:val="00A24297"/>
    <w:rsid w:val="00A25F95"/>
    <w:rsid w:val="00A26485"/>
    <w:rsid w:val="00A27116"/>
    <w:rsid w:val="00A2750A"/>
    <w:rsid w:val="00A3085E"/>
    <w:rsid w:val="00A34585"/>
    <w:rsid w:val="00A36147"/>
    <w:rsid w:val="00A36BC8"/>
    <w:rsid w:val="00A36FBC"/>
    <w:rsid w:val="00A4002D"/>
    <w:rsid w:val="00A41754"/>
    <w:rsid w:val="00A41BE6"/>
    <w:rsid w:val="00A42145"/>
    <w:rsid w:val="00A42254"/>
    <w:rsid w:val="00A42F25"/>
    <w:rsid w:val="00A435C1"/>
    <w:rsid w:val="00A43688"/>
    <w:rsid w:val="00A4378A"/>
    <w:rsid w:val="00A43C6C"/>
    <w:rsid w:val="00A444FB"/>
    <w:rsid w:val="00A44FFA"/>
    <w:rsid w:val="00A4589A"/>
    <w:rsid w:val="00A46203"/>
    <w:rsid w:val="00A46CDA"/>
    <w:rsid w:val="00A472FA"/>
    <w:rsid w:val="00A5121F"/>
    <w:rsid w:val="00A530AE"/>
    <w:rsid w:val="00A53755"/>
    <w:rsid w:val="00A53AC7"/>
    <w:rsid w:val="00A557E9"/>
    <w:rsid w:val="00A55B66"/>
    <w:rsid w:val="00A5609C"/>
    <w:rsid w:val="00A56586"/>
    <w:rsid w:val="00A62E27"/>
    <w:rsid w:val="00A62F6F"/>
    <w:rsid w:val="00A631DF"/>
    <w:rsid w:val="00A64BA5"/>
    <w:rsid w:val="00A6510C"/>
    <w:rsid w:val="00A65806"/>
    <w:rsid w:val="00A65B7A"/>
    <w:rsid w:val="00A66DFA"/>
    <w:rsid w:val="00A66E37"/>
    <w:rsid w:val="00A67517"/>
    <w:rsid w:val="00A71193"/>
    <w:rsid w:val="00A7202B"/>
    <w:rsid w:val="00A723C7"/>
    <w:rsid w:val="00A72618"/>
    <w:rsid w:val="00A73174"/>
    <w:rsid w:val="00A74168"/>
    <w:rsid w:val="00A747AB"/>
    <w:rsid w:val="00A74ADB"/>
    <w:rsid w:val="00A752B3"/>
    <w:rsid w:val="00A7570E"/>
    <w:rsid w:val="00A76744"/>
    <w:rsid w:val="00A77BBF"/>
    <w:rsid w:val="00A80223"/>
    <w:rsid w:val="00A806A4"/>
    <w:rsid w:val="00A82453"/>
    <w:rsid w:val="00A82845"/>
    <w:rsid w:val="00A82DC5"/>
    <w:rsid w:val="00A83839"/>
    <w:rsid w:val="00A83950"/>
    <w:rsid w:val="00A83A46"/>
    <w:rsid w:val="00A83F25"/>
    <w:rsid w:val="00A8421B"/>
    <w:rsid w:val="00A84894"/>
    <w:rsid w:val="00A85124"/>
    <w:rsid w:val="00A852E7"/>
    <w:rsid w:val="00A86900"/>
    <w:rsid w:val="00A87D45"/>
    <w:rsid w:val="00A90CEC"/>
    <w:rsid w:val="00A917CB"/>
    <w:rsid w:val="00A91A44"/>
    <w:rsid w:val="00A921BE"/>
    <w:rsid w:val="00A93CFC"/>
    <w:rsid w:val="00A94401"/>
    <w:rsid w:val="00A94E50"/>
    <w:rsid w:val="00A97E83"/>
    <w:rsid w:val="00A97F0B"/>
    <w:rsid w:val="00AA0021"/>
    <w:rsid w:val="00AA5621"/>
    <w:rsid w:val="00AA6528"/>
    <w:rsid w:val="00AA693A"/>
    <w:rsid w:val="00AA6DE1"/>
    <w:rsid w:val="00AA72B6"/>
    <w:rsid w:val="00AA7B8B"/>
    <w:rsid w:val="00AA7C48"/>
    <w:rsid w:val="00AB009A"/>
    <w:rsid w:val="00AB1386"/>
    <w:rsid w:val="00AB2F0E"/>
    <w:rsid w:val="00AB3352"/>
    <w:rsid w:val="00AB43A8"/>
    <w:rsid w:val="00AB4BE9"/>
    <w:rsid w:val="00AB55F0"/>
    <w:rsid w:val="00AB5E97"/>
    <w:rsid w:val="00AB612C"/>
    <w:rsid w:val="00AB6D36"/>
    <w:rsid w:val="00AC11AF"/>
    <w:rsid w:val="00AC35D4"/>
    <w:rsid w:val="00AC3ACD"/>
    <w:rsid w:val="00AC425E"/>
    <w:rsid w:val="00AC4751"/>
    <w:rsid w:val="00AC4EB0"/>
    <w:rsid w:val="00AC6568"/>
    <w:rsid w:val="00AC65AA"/>
    <w:rsid w:val="00AC76AE"/>
    <w:rsid w:val="00AC7D4E"/>
    <w:rsid w:val="00AD0991"/>
    <w:rsid w:val="00AD0C10"/>
    <w:rsid w:val="00AD255F"/>
    <w:rsid w:val="00AD300E"/>
    <w:rsid w:val="00AD3412"/>
    <w:rsid w:val="00AD361C"/>
    <w:rsid w:val="00AD4D71"/>
    <w:rsid w:val="00AD4DC1"/>
    <w:rsid w:val="00AD6512"/>
    <w:rsid w:val="00AD74BB"/>
    <w:rsid w:val="00AD752A"/>
    <w:rsid w:val="00AD77DF"/>
    <w:rsid w:val="00AD7ACD"/>
    <w:rsid w:val="00AD7DF3"/>
    <w:rsid w:val="00AE0558"/>
    <w:rsid w:val="00AE1D3E"/>
    <w:rsid w:val="00AE1DE5"/>
    <w:rsid w:val="00AE1E83"/>
    <w:rsid w:val="00AE226F"/>
    <w:rsid w:val="00AE2908"/>
    <w:rsid w:val="00AE2D64"/>
    <w:rsid w:val="00AE32EB"/>
    <w:rsid w:val="00AE40A5"/>
    <w:rsid w:val="00AE4457"/>
    <w:rsid w:val="00AE5024"/>
    <w:rsid w:val="00AE513E"/>
    <w:rsid w:val="00AE518B"/>
    <w:rsid w:val="00AE7ABA"/>
    <w:rsid w:val="00AF0BC7"/>
    <w:rsid w:val="00AF0C06"/>
    <w:rsid w:val="00AF0F43"/>
    <w:rsid w:val="00AF201C"/>
    <w:rsid w:val="00AF2199"/>
    <w:rsid w:val="00AF270D"/>
    <w:rsid w:val="00AF3547"/>
    <w:rsid w:val="00AF3ED0"/>
    <w:rsid w:val="00AF453E"/>
    <w:rsid w:val="00AF4A72"/>
    <w:rsid w:val="00AF52CC"/>
    <w:rsid w:val="00AF60C5"/>
    <w:rsid w:val="00AF62B1"/>
    <w:rsid w:val="00AF7189"/>
    <w:rsid w:val="00AF7378"/>
    <w:rsid w:val="00AF7B29"/>
    <w:rsid w:val="00B00CFC"/>
    <w:rsid w:val="00B035F3"/>
    <w:rsid w:val="00B036FF"/>
    <w:rsid w:val="00B048A9"/>
    <w:rsid w:val="00B0491C"/>
    <w:rsid w:val="00B059E9"/>
    <w:rsid w:val="00B05DC6"/>
    <w:rsid w:val="00B0756D"/>
    <w:rsid w:val="00B10774"/>
    <w:rsid w:val="00B148D6"/>
    <w:rsid w:val="00B16B1C"/>
    <w:rsid w:val="00B16F02"/>
    <w:rsid w:val="00B204D9"/>
    <w:rsid w:val="00B20820"/>
    <w:rsid w:val="00B20B3A"/>
    <w:rsid w:val="00B215F1"/>
    <w:rsid w:val="00B25FD4"/>
    <w:rsid w:val="00B302E7"/>
    <w:rsid w:val="00B305EB"/>
    <w:rsid w:val="00B30F8D"/>
    <w:rsid w:val="00B310FD"/>
    <w:rsid w:val="00B31378"/>
    <w:rsid w:val="00B31505"/>
    <w:rsid w:val="00B31B57"/>
    <w:rsid w:val="00B31DEE"/>
    <w:rsid w:val="00B322A2"/>
    <w:rsid w:val="00B328F7"/>
    <w:rsid w:val="00B35BA8"/>
    <w:rsid w:val="00B36CCC"/>
    <w:rsid w:val="00B37B89"/>
    <w:rsid w:val="00B401CB"/>
    <w:rsid w:val="00B41393"/>
    <w:rsid w:val="00B41E13"/>
    <w:rsid w:val="00B41F48"/>
    <w:rsid w:val="00B42426"/>
    <w:rsid w:val="00B449EE"/>
    <w:rsid w:val="00B44DFC"/>
    <w:rsid w:val="00B45B46"/>
    <w:rsid w:val="00B45D60"/>
    <w:rsid w:val="00B461BD"/>
    <w:rsid w:val="00B470A2"/>
    <w:rsid w:val="00B4751F"/>
    <w:rsid w:val="00B479FC"/>
    <w:rsid w:val="00B5193C"/>
    <w:rsid w:val="00B52353"/>
    <w:rsid w:val="00B53AB4"/>
    <w:rsid w:val="00B542B2"/>
    <w:rsid w:val="00B542CE"/>
    <w:rsid w:val="00B551E5"/>
    <w:rsid w:val="00B558DC"/>
    <w:rsid w:val="00B61A8B"/>
    <w:rsid w:val="00B63970"/>
    <w:rsid w:val="00B63E97"/>
    <w:rsid w:val="00B65D0B"/>
    <w:rsid w:val="00B65F7E"/>
    <w:rsid w:val="00B6637F"/>
    <w:rsid w:val="00B6709B"/>
    <w:rsid w:val="00B7078D"/>
    <w:rsid w:val="00B709DC"/>
    <w:rsid w:val="00B70F02"/>
    <w:rsid w:val="00B72491"/>
    <w:rsid w:val="00B729BC"/>
    <w:rsid w:val="00B740BF"/>
    <w:rsid w:val="00B75529"/>
    <w:rsid w:val="00B77146"/>
    <w:rsid w:val="00B7720A"/>
    <w:rsid w:val="00B77317"/>
    <w:rsid w:val="00B773C7"/>
    <w:rsid w:val="00B778FB"/>
    <w:rsid w:val="00B77958"/>
    <w:rsid w:val="00B802B3"/>
    <w:rsid w:val="00B809A4"/>
    <w:rsid w:val="00B81C29"/>
    <w:rsid w:val="00B83CA2"/>
    <w:rsid w:val="00B84612"/>
    <w:rsid w:val="00B84740"/>
    <w:rsid w:val="00B847D5"/>
    <w:rsid w:val="00B84C09"/>
    <w:rsid w:val="00B85676"/>
    <w:rsid w:val="00B86861"/>
    <w:rsid w:val="00B90569"/>
    <w:rsid w:val="00B9081F"/>
    <w:rsid w:val="00B90A18"/>
    <w:rsid w:val="00B95C7C"/>
    <w:rsid w:val="00B95E90"/>
    <w:rsid w:val="00B96366"/>
    <w:rsid w:val="00B9748E"/>
    <w:rsid w:val="00B97C2A"/>
    <w:rsid w:val="00BA0531"/>
    <w:rsid w:val="00BA0695"/>
    <w:rsid w:val="00BA1079"/>
    <w:rsid w:val="00BA2644"/>
    <w:rsid w:val="00BA2E47"/>
    <w:rsid w:val="00BA2FF6"/>
    <w:rsid w:val="00BA320D"/>
    <w:rsid w:val="00BA3367"/>
    <w:rsid w:val="00BA3D65"/>
    <w:rsid w:val="00BA4CB3"/>
    <w:rsid w:val="00BA522F"/>
    <w:rsid w:val="00BA53FA"/>
    <w:rsid w:val="00BA5C77"/>
    <w:rsid w:val="00BA5F48"/>
    <w:rsid w:val="00BA60CC"/>
    <w:rsid w:val="00BA6C3C"/>
    <w:rsid w:val="00BA7D16"/>
    <w:rsid w:val="00BB0301"/>
    <w:rsid w:val="00BB16AD"/>
    <w:rsid w:val="00BB1705"/>
    <w:rsid w:val="00BB34BB"/>
    <w:rsid w:val="00BB382C"/>
    <w:rsid w:val="00BB4058"/>
    <w:rsid w:val="00BB55DF"/>
    <w:rsid w:val="00BB64DB"/>
    <w:rsid w:val="00BB6554"/>
    <w:rsid w:val="00BB7536"/>
    <w:rsid w:val="00BC0908"/>
    <w:rsid w:val="00BC0DE6"/>
    <w:rsid w:val="00BC34B0"/>
    <w:rsid w:val="00BC386C"/>
    <w:rsid w:val="00BC71DF"/>
    <w:rsid w:val="00BC9445"/>
    <w:rsid w:val="00BD0C6C"/>
    <w:rsid w:val="00BD1468"/>
    <w:rsid w:val="00BD15A2"/>
    <w:rsid w:val="00BD1855"/>
    <w:rsid w:val="00BD1CDB"/>
    <w:rsid w:val="00BD3B04"/>
    <w:rsid w:val="00BD49DD"/>
    <w:rsid w:val="00BD4AE5"/>
    <w:rsid w:val="00BD5A8B"/>
    <w:rsid w:val="00BD5BC7"/>
    <w:rsid w:val="00BD6ADB"/>
    <w:rsid w:val="00BE04C8"/>
    <w:rsid w:val="00BE07C7"/>
    <w:rsid w:val="00BE0C9A"/>
    <w:rsid w:val="00BE191E"/>
    <w:rsid w:val="00BE1B02"/>
    <w:rsid w:val="00BE3AFB"/>
    <w:rsid w:val="00BE3BC9"/>
    <w:rsid w:val="00BE400D"/>
    <w:rsid w:val="00BE42D4"/>
    <w:rsid w:val="00BE43B4"/>
    <w:rsid w:val="00BE4832"/>
    <w:rsid w:val="00BE605D"/>
    <w:rsid w:val="00BE6E21"/>
    <w:rsid w:val="00BE6FFE"/>
    <w:rsid w:val="00BE7E13"/>
    <w:rsid w:val="00BF01D1"/>
    <w:rsid w:val="00BF14CC"/>
    <w:rsid w:val="00BF1EAE"/>
    <w:rsid w:val="00BF3E1B"/>
    <w:rsid w:val="00BF6DA3"/>
    <w:rsid w:val="00BF761B"/>
    <w:rsid w:val="00C009DE"/>
    <w:rsid w:val="00C01160"/>
    <w:rsid w:val="00C017D7"/>
    <w:rsid w:val="00C01D85"/>
    <w:rsid w:val="00C02895"/>
    <w:rsid w:val="00C03520"/>
    <w:rsid w:val="00C0485A"/>
    <w:rsid w:val="00C04BF2"/>
    <w:rsid w:val="00C04D46"/>
    <w:rsid w:val="00C051DA"/>
    <w:rsid w:val="00C05E14"/>
    <w:rsid w:val="00C0640C"/>
    <w:rsid w:val="00C07482"/>
    <w:rsid w:val="00C102CA"/>
    <w:rsid w:val="00C108C4"/>
    <w:rsid w:val="00C108D1"/>
    <w:rsid w:val="00C11FD3"/>
    <w:rsid w:val="00C130FE"/>
    <w:rsid w:val="00C146EB"/>
    <w:rsid w:val="00C149C8"/>
    <w:rsid w:val="00C16370"/>
    <w:rsid w:val="00C16D85"/>
    <w:rsid w:val="00C16E29"/>
    <w:rsid w:val="00C17630"/>
    <w:rsid w:val="00C17873"/>
    <w:rsid w:val="00C2074A"/>
    <w:rsid w:val="00C20C76"/>
    <w:rsid w:val="00C20C86"/>
    <w:rsid w:val="00C21260"/>
    <w:rsid w:val="00C21E38"/>
    <w:rsid w:val="00C2221F"/>
    <w:rsid w:val="00C229F0"/>
    <w:rsid w:val="00C22C26"/>
    <w:rsid w:val="00C22FE4"/>
    <w:rsid w:val="00C24856"/>
    <w:rsid w:val="00C2492C"/>
    <w:rsid w:val="00C27496"/>
    <w:rsid w:val="00C275E5"/>
    <w:rsid w:val="00C31D93"/>
    <w:rsid w:val="00C325FC"/>
    <w:rsid w:val="00C33CE1"/>
    <w:rsid w:val="00C3450F"/>
    <w:rsid w:val="00C3465E"/>
    <w:rsid w:val="00C34947"/>
    <w:rsid w:val="00C35AFD"/>
    <w:rsid w:val="00C36EF9"/>
    <w:rsid w:val="00C3761D"/>
    <w:rsid w:val="00C37AD1"/>
    <w:rsid w:val="00C37AF7"/>
    <w:rsid w:val="00C401CF"/>
    <w:rsid w:val="00C405FE"/>
    <w:rsid w:val="00C40D98"/>
    <w:rsid w:val="00C41618"/>
    <w:rsid w:val="00C41B16"/>
    <w:rsid w:val="00C41C79"/>
    <w:rsid w:val="00C42B0E"/>
    <w:rsid w:val="00C42B7D"/>
    <w:rsid w:val="00C433CE"/>
    <w:rsid w:val="00C43773"/>
    <w:rsid w:val="00C4449D"/>
    <w:rsid w:val="00C44E80"/>
    <w:rsid w:val="00C453AF"/>
    <w:rsid w:val="00C4574D"/>
    <w:rsid w:val="00C459E9"/>
    <w:rsid w:val="00C46153"/>
    <w:rsid w:val="00C46BE9"/>
    <w:rsid w:val="00C50810"/>
    <w:rsid w:val="00C51677"/>
    <w:rsid w:val="00C52FE2"/>
    <w:rsid w:val="00C5366D"/>
    <w:rsid w:val="00C5404B"/>
    <w:rsid w:val="00C549EC"/>
    <w:rsid w:val="00C5543E"/>
    <w:rsid w:val="00C5626F"/>
    <w:rsid w:val="00C56B0E"/>
    <w:rsid w:val="00C57713"/>
    <w:rsid w:val="00C57A6D"/>
    <w:rsid w:val="00C608C2"/>
    <w:rsid w:val="00C61192"/>
    <w:rsid w:val="00C61ADB"/>
    <w:rsid w:val="00C61BB2"/>
    <w:rsid w:val="00C63467"/>
    <w:rsid w:val="00C668D0"/>
    <w:rsid w:val="00C66CF8"/>
    <w:rsid w:val="00C67152"/>
    <w:rsid w:val="00C672E8"/>
    <w:rsid w:val="00C72607"/>
    <w:rsid w:val="00C72827"/>
    <w:rsid w:val="00C73BA0"/>
    <w:rsid w:val="00C73F09"/>
    <w:rsid w:val="00C740ED"/>
    <w:rsid w:val="00C7780F"/>
    <w:rsid w:val="00C77D34"/>
    <w:rsid w:val="00C8090C"/>
    <w:rsid w:val="00C81464"/>
    <w:rsid w:val="00C81F7F"/>
    <w:rsid w:val="00C82028"/>
    <w:rsid w:val="00C82849"/>
    <w:rsid w:val="00C82A78"/>
    <w:rsid w:val="00C82BC7"/>
    <w:rsid w:val="00C8370F"/>
    <w:rsid w:val="00C84A7C"/>
    <w:rsid w:val="00C84CD8"/>
    <w:rsid w:val="00C84F45"/>
    <w:rsid w:val="00C853BA"/>
    <w:rsid w:val="00C86FB4"/>
    <w:rsid w:val="00C901AC"/>
    <w:rsid w:val="00C91E9B"/>
    <w:rsid w:val="00C920F9"/>
    <w:rsid w:val="00C93E38"/>
    <w:rsid w:val="00C96631"/>
    <w:rsid w:val="00C97338"/>
    <w:rsid w:val="00C97D5E"/>
    <w:rsid w:val="00CA1453"/>
    <w:rsid w:val="00CA1477"/>
    <w:rsid w:val="00CA2EC4"/>
    <w:rsid w:val="00CA3CE2"/>
    <w:rsid w:val="00CA3F9E"/>
    <w:rsid w:val="00CA450D"/>
    <w:rsid w:val="00CA4DA4"/>
    <w:rsid w:val="00CA4EB4"/>
    <w:rsid w:val="00CA5DE7"/>
    <w:rsid w:val="00CA7149"/>
    <w:rsid w:val="00CA7223"/>
    <w:rsid w:val="00CA7E6A"/>
    <w:rsid w:val="00CB0E9F"/>
    <w:rsid w:val="00CB23A0"/>
    <w:rsid w:val="00CB32D9"/>
    <w:rsid w:val="00CB3DD9"/>
    <w:rsid w:val="00CB3F0A"/>
    <w:rsid w:val="00CB57FE"/>
    <w:rsid w:val="00CB5D64"/>
    <w:rsid w:val="00CB737F"/>
    <w:rsid w:val="00CB7DE5"/>
    <w:rsid w:val="00CC0173"/>
    <w:rsid w:val="00CC0605"/>
    <w:rsid w:val="00CC0C16"/>
    <w:rsid w:val="00CC0D42"/>
    <w:rsid w:val="00CC0D92"/>
    <w:rsid w:val="00CC2CC9"/>
    <w:rsid w:val="00CC3529"/>
    <w:rsid w:val="00CC36C2"/>
    <w:rsid w:val="00CC422D"/>
    <w:rsid w:val="00CD0951"/>
    <w:rsid w:val="00CD0CC0"/>
    <w:rsid w:val="00CD0FB9"/>
    <w:rsid w:val="00CD1655"/>
    <w:rsid w:val="00CD308E"/>
    <w:rsid w:val="00CD3729"/>
    <w:rsid w:val="00CD3C77"/>
    <w:rsid w:val="00CD632B"/>
    <w:rsid w:val="00CD6449"/>
    <w:rsid w:val="00CD70D8"/>
    <w:rsid w:val="00CD79E4"/>
    <w:rsid w:val="00CE011A"/>
    <w:rsid w:val="00CE0236"/>
    <w:rsid w:val="00CE06A6"/>
    <w:rsid w:val="00CE1ADC"/>
    <w:rsid w:val="00CE213B"/>
    <w:rsid w:val="00CE2865"/>
    <w:rsid w:val="00CE3343"/>
    <w:rsid w:val="00CE3765"/>
    <w:rsid w:val="00CE3920"/>
    <w:rsid w:val="00CE403C"/>
    <w:rsid w:val="00CE4C49"/>
    <w:rsid w:val="00CE5A62"/>
    <w:rsid w:val="00CE6CB5"/>
    <w:rsid w:val="00CE70C4"/>
    <w:rsid w:val="00CE71EA"/>
    <w:rsid w:val="00CEA964"/>
    <w:rsid w:val="00CF0371"/>
    <w:rsid w:val="00CF0DBC"/>
    <w:rsid w:val="00CF2B72"/>
    <w:rsid w:val="00CF3B3F"/>
    <w:rsid w:val="00CF3C35"/>
    <w:rsid w:val="00CF4A77"/>
    <w:rsid w:val="00CF4D7C"/>
    <w:rsid w:val="00CF5677"/>
    <w:rsid w:val="00CF6FC9"/>
    <w:rsid w:val="00D013C0"/>
    <w:rsid w:val="00D01C3A"/>
    <w:rsid w:val="00D02CA8"/>
    <w:rsid w:val="00D02FB5"/>
    <w:rsid w:val="00D037B8"/>
    <w:rsid w:val="00D03B65"/>
    <w:rsid w:val="00D04A70"/>
    <w:rsid w:val="00D04EEC"/>
    <w:rsid w:val="00D05713"/>
    <w:rsid w:val="00D05D2F"/>
    <w:rsid w:val="00D06434"/>
    <w:rsid w:val="00D069BF"/>
    <w:rsid w:val="00D1019F"/>
    <w:rsid w:val="00D10C88"/>
    <w:rsid w:val="00D11D2A"/>
    <w:rsid w:val="00D12479"/>
    <w:rsid w:val="00D13633"/>
    <w:rsid w:val="00D13CFE"/>
    <w:rsid w:val="00D1408C"/>
    <w:rsid w:val="00D149AC"/>
    <w:rsid w:val="00D14A0E"/>
    <w:rsid w:val="00D15484"/>
    <w:rsid w:val="00D16587"/>
    <w:rsid w:val="00D171FA"/>
    <w:rsid w:val="00D22364"/>
    <w:rsid w:val="00D23EA8"/>
    <w:rsid w:val="00D24897"/>
    <w:rsid w:val="00D26458"/>
    <w:rsid w:val="00D3024A"/>
    <w:rsid w:val="00D31972"/>
    <w:rsid w:val="00D35187"/>
    <w:rsid w:val="00D36785"/>
    <w:rsid w:val="00D369CB"/>
    <w:rsid w:val="00D37B36"/>
    <w:rsid w:val="00D37C24"/>
    <w:rsid w:val="00D40878"/>
    <w:rsid w:val="00D40ED3"/>
    <w:rsid w:val="00D41D3E"/>
    <w:rsid w:val="00D4306E"/>
    <w:rsid w:val="00D43755"/>
    <w:rsid w:val="00D447F8"/>
    <w:rsid w:val="00D4638D"/>
    <w:rsid w:val="00D47C98"/>
    <w:rsid w:val="00D47F3E"/>
    <w:rsid w:val="00D50C0F"/>
    <w:rsid w:val="00D50DA5"/>
    <w:rsid w:val="00D51407"/>
    <w:rsid w:val="00D52A87"/>
    <w:rsid w:val="00D53563"/>
    <w:rsid w:val="00D53DD3"/>
    <w:rsid w:val="00D54CDC"/>
    <w:rsid w:val="00D54E7A"/>
    <w:rsid w:val="00D55495"/>
    <w:rsid w:val="00D55EEF"/>
    <w:rsid w:val="00D55FB0"/>
    <w:rsid w:val="00D578AC"/>
    <w:rsid w:val="00D60704"/>
    <w:rsid w:val="00D63709"/>
    <w:rsid w:val="00D63B12"/>
    <w:rsid w:val="00D6437E"/>
    <w:rsid w:val="00D6602A"/>
    <w:rsid w:val="00D66118"/>
    <w:rsid w:val="00D66610"/>
    <w:rsid w:val="00D70790"/>
    <w:rsid w:val="00D70A7C"/>
    <w:rsid w:val="00D71C64"/>
    <w:rsid w:val="00D72976"/>
    <w:rsid w:val="00D7334B"/>
    <w:rsid w:val="00D7388B"/>
    <w:rsid w:val="00D73A02"/>
    <w:rsid w:val="00D73CD8"/>
    <w:rsid w:val="00D75E93"/>
    <w:rsid w:val="00D75FDC"/>
    <w:rsid w:val="00D77C94"/>
    <w:rsid w:val="00D803A7"/>
    <w:rsid w:val="00D804B9"/>
    <w:rsid w:val="00D82B3B"/>
    <w:rsid w:val="00D8357E"/>
    <w:rsid w:val="00D84120"/>
    <w:rsid w:val="00D84E53"/>
    <w:rsid w:val="00D852F3"/>
    <w:rsid w:val="00D85C18"/>
    <w:rsid w:val="00D871D7"/>
    <w:rsid w:val="00D8792C"/>
    <w:rsid w:val="00D90349"/>
    <w:rsid w:val="00D90813"/>
    <w:rsid w:val="00D90909"/>
    <w:rsid w:val="00D90983"/>
    <w:rsid w:val="00D91259"/>
    <w:rsid w:val="00D91B06"/>
    <w:rsid w:val="00D91C22"/>
    <w:rsid w:val="00D91FB3"/>
    <w:rsid w:val="00D92259"/>
    <w:rsid w:val="00D92BB5"/>
    <w:rsid w:val="00D92CF3"/>
    <w:rsid w:val="00D92E59"/>
    <w:rsid w:val="00D93ADF"/>
    <w:rsid w:val="00D9440C"/>
    <w:rsid w:val="00D94BF8"/>
    <w:rsid w:val="00D966A0"/>
    <w:rsid w:val="00DA0170"/>
    <w:rsid w:val="00DA04F2"/>
    <w:rsid w:val="00DA08CC"/>
    <w:rsid w:val="00DA19CE"/>
    <w:rsid w:val="00DA1FF6"/>
    <w:rsid w:val="00DA221F"/>
    <w:rsid w:val="00DA249F"/>
    <w:rsid w:val="00DA274E"/>
    <w:rsid w:val="00DA2901"/>
    <w:rsid w:val="00DA42BE"/>
    <w:rsid w:val="00DA5AF9"/>
    <w:rsid w:val="00DA6A72"/>
    <w:rsid w:val="00DA6C78"/>
    <w:rsid w:val="00DA6CC2"/>
    <w:rsid w:val="00DA7A1F"/>
    <w:rsid w:val="00DB2A18"/>
    <w:rsid w:val="00DB407A"/>
    <w:rsid w:val="00DB5015"/>
    <w:rsid w:val="00DB5463"/>
    <w:rsid w:val="00DB5644"/>
    <w:rsid w:val="00DB7A25"/>
    <w:rsid w:val="00DC01BF"/>
    <w:rsid w:val="00DC1B3E"/>
    <w:rsid w:val="00DC1BCA"/>
    <w:rsid w:val="00DC203A"/>
    <w:rsid w:val="00DC206D"/>
    <w:rsid w:val="00DC2CE8"/>
    <w:rsid w:val="00DC31C2"/>
    <w:rsid w:val="00DC3860"/>
    <w:rsid w:val="00DC3DA8"/>
    <w:rsid w:val="00DC5511"/>
    <w:rsid w:val="00DD084F"/>
    <w:rsid w:val="00DD0CCA"/>
    <w:rsid w:val="00DD1828"/>
    <w:rsid w:val="00DD191E"/>
    <w:rsid w:val="00DD1967"/>
    <w:rsid w:val="00DD22D7"/>
    <w:rsid w:val="00DD295F"/>
    <w:rsid w:val="00DD34FD"/>
    <w:rsid w:val="00DD383F"/>
    <w:rsid w:val="00DD4680"/>
    <w:rsid w:val="00DD4914"/>
    <w:rsid w:val="00DD525C"/>
    <w:rsid w:val="00DD52EF"/>
    <w:rsid w:val="00DE03D2"/>
    <w:rsid w:val="00DE0ECA"/>
    <w:rsid w:val="00DE32B8"/>
    <w:rsid w:val="00DE3949"/>
    <w:rsid w:val="00DE54CC"/>
    <w:rsid w:val="00DE56C5"/>
    <w:rsid w:val="00DE624E"/>
    <w:rsid w:val="00DE70C4"/>
    <w:rsid w:val="00DE7188"/>
    <w:rsid w:val="00DE7961"/>
    <w:rsid w:val="00DF03FD"/>
    <w:rsid w:val="00DF3F51"/>
    <w:rsid w:val="00DF4E72"/>
    <w:rsid w:val="00DF579F"/>
    <w:rsid w:val="00DF6097"/>
    <w:rsid w:val="00DF700B"/>
    <w:rsid w:val="00DF7374"/>
    <w:rsid w:val="00E01285"/>
    <w:rsid w:val="00E02544"/>
    <w:rsid w:val="00E025AD"/>
    <w:rsid w:val="00E03447"/>
    <w:rsid w:val="00E04A69"/>
    <w:rsid w:val="00E05F21"/>
    <w:rsid w:val="00E07332"/>
    <w:rsid w:val="00E0779C"/>
    <w:rsid w:val="00E1021F"/>
    <w:rsid w:val="00E103AA"/>
    <w:rsid w:val="00E1339A"/>
    <w:rsid w:val="00E139D2"/>
    <w:rsid w:val="00E13BD5"/>
    <w:rsid w:val="00E140B2"/>
    <w:rsid w:val="00E16272"/>
    <w:rsid w:val="00E1683C"/>
    <w:rsid w:val="00E17E43"/>
    <w:rsid w:val="00E17F11"/>
    <w:rsid w:val="00E214A4"/>
    <w:rsid w:val="00E2335C"/>
    <w:rsid w:val="00E23548"/>
    <w:rsid w:val="00E23FAF"/>
    <w:rsid w:val="00E24322"/>
    <w:rsid w:val="00E24382"/>
    <w:rsid w:val="00E244B5"/>
    <w:rsid w:val="00E2476F"/>
    <w:rsid w:val="00E24E47"/>
    <w:rsid w:val="00E2576D"/>
    <w:rsid w:val="00E25CA7"/>
    <w:rsid w:val="00E265F9"/>
    <w:rsid w:val="00E27306"/>
    <w:rsid w:val="00E273CE"/>
    <w:rsid w:val="00E27B0D"/>
    <w:rsid w:val="00E30E89"/>
    <w:rsid w:val="00E311D1"/>
    <w:rsid w:val="00E324AB"/>
    <w:rsid w:val="00E335C2"/>
    <w:rsid w:val="00E34015"/>
    <w:rsid w:val="00E343E4"/>
    <w:rsid w:val="00E34B9C"/>
    <w:rsid w:val="00E366EE"/>
    <w:rsid w:val="00E372B8"/>
    <w:rsid w:val="00E37308"/>
    <w:rsid w:val="00E376E4"/>
    <w:rsid w:val="00E4019C"/>
    <w:rsid w:val="00E406C8"/>
    <w:rsid w:val="00E41CE7"/>
    <w:rsid w:val="00E4254B"/>
    <w:rsid w:val="00E428B3"/>
    <w:rsid w:val="00E42C3A"/>
    <w:rsid w:val="00E43C7C"/>
    <w:rsid w:val="00E44263"/>
    <w:rsid w:val="00E45706"/>
    <w:rsid w:val="00E45FEE"/>
    <w:rsid w:val="00E47978"/>
    <w:rsid w:val="00E47E06"/>
    <w:rsid w:val="00E50576"/>
    <w:rsid w:val="00E50BF4"/>
    <w:rsid w:val="00E50EEC"/>
    <w:rsid w:val="00E5141A"/>
    <w:rsid w:val="00E52C14"/>
    <w:rsid w:val="00E52F68"/>
    <w:rsid w:val="00E532B6"/>
    <w:rsid w:val="00E53EBD"/>
    <w:rsid w:val="00E5438A"/>
    <w:rsid w:val="00E5449E"/>
    <w:rsid w:val="00E55500"/>
    <w:rsid w:val="00E56055"/>
    <w:rsid w:val="00E5618D"/>
    <w:rsid w:val="00E56B51"/>
    <w:rsid w:val="00E60BF9"/>
    <w:rsid w:val="00E615EF"/>
    <w:rsid w:val="00E6185B"/>
    <w:rsid w:val="00E619E7"/>
    <w:rsid w:val="00E6553F"/>
    <w:rsid w:val="00E65C1A"/>
    <w:rsid w:val="00E66540"/>
    <w:rsid w:val="00E671B6"/>
    <w:rsid w:val="00E67AEA"/>
    <w:rsid w:val="00E70618"/>
    <w:rsid w:val="00E70EEB"/>
    <w:rsid w:val="00E7119D"/>
    <w:rsid w:val="00E73DDF"/>
    <w:rsid w:val="00E750E8"/>
    <w:rsid w:val="00E75346"/>
    <w:rsid w:val="00E80474"/>
    <w:rsid w:val="00E809D5"/>
    <w:rsid w:val="00E821D2"/>
    <w:rsid w:val="00E82A9B"/>
    <w:rsid w:val="00E8370E"/>
    <w:rsid w:val="00E84214"/>
    <w:rsid w:val="00E86074"/>
    <w:rsid w:val="00E86901"/>
    <w:rsid w:val="00E87E29"/>
    <w:rsid w:val="00E901E1"/>
    <w:rsid w:val="00E9025D"/>
    <w:rsid w:val="00E90618"/>
    <w:rsid w:val="00E9102A"/>
    <w:rsid w:val="00E91084"/>
    <w:rsid w:val="00E9158D"/>
    <w:rsid w:val="00E91608"/>
    <w:rsid w:val="00E9206B"/>
    <w:rsid w:val="00E93493"/>
    <w:rsid w:val="00E94013"/>
    <w:rsid w:val="00E9492A"/>
    <w:rsid w:val="00E95F80"/>
    <w:rsid w:val="00E96888"/>
    <w:rsid w:val="00EA034B"/>
    <w:rsid w:val="00EA0506"/>
    <w:rsid w:val="00EA06AC"/>
    <w:rsid w:val="00EA0B44"/>
    <w:rsid w:val="00EA1993"/>
    <w:rsid w:val="00EA28F0"/>
    <w:rsid w:val="00EA2903"/>
    <w:rsid w:val="00EA2B99"/>
    <w:rsid w:val="00EA6B67"/>
    <w:rsid w:val="00EA6DB4"/>
    <w:rsid w:val="00EA6FE0"/>
    <w:rsid w:val="00EA76A7"/>
    <w:rsid w:val="00EA7867"/>
    <w:rsid w:val="00EB0567"/>
    <w:rsid w:val="00EB08AE"/>
    <w:rsid w:val="00EB162B"/>
    <w:rsid w:val="00EB19FD"/>
    <w:rsid w:val="00EB2DAA"/>
    <w:rsid w:val="00EB3976"/>
    <w:rsid w:val="00EB68C8"/>
    <w:rsid w:val="00EB69AF"/>
    <w:rsid w:val="00EC1A19"/>
    <w:rsid w:val="00EC224B"/>
    <w:rsid w:val="00EC22B0"/>
    <w:rsid w:val="00EC5243"/>
    <w:rsid w:val="00EC5921"/>
    <w:rsid w:val="00EC631A"/>
    <w:rsid w:val="00EC6FBB"/>
    <w:rsid w:val="00EC7675"/>
    <w:rsid w:val="00ED0B48"/>
    <w:rsid w:val="00ED0C38"/>
    <w:rsid w:val="00ED27E7"/>
    <w:rsid w:val="00ED2BDA"/>
    <w:rsid w:val="00ED35CB"/>
    <w:rsid w:val="00ED3B2A"/>
    <w:rsid w:val="00ED47AC"/>
    <w:rsid w:val="00ED4AC8"/>
    <w:rsid w:val="00ED50C2"/>
    <w:rsid w:val="00ED68F8"/>
    <w:rsid w:val="00ED6EE2"/>
    <w:rsid w:val="00ED75E7"/>
    <w:rsid w:val="00EE0143"/>
    <w:rsid w:val="00EE0458"/>
    <w:rsid w:val="00EE06FB"/>
    <w:rsid w:val="00EE0846"/>
    <w:rsid w:val="00EE0DAF"/>
    <w:rsid w:val="00EE2D18"/>
    <w:rsid w:val="00EE2F67"/>
    <w:rsid w:val="00EE5BE7"/>
    <w:rsid w:val="00EE5C94"/>
    <w:rsid w:val="00EE7807"/>
    <w:rsid w:val="00EE78B3"/>
    <w:rsid w:val="00EE7DB3"/>
    <w:rsid w:val="00EF249E"/>
    <w:rsid w:val="00EF2598"/>
    <w:rsid w:val="00EF2762"/>
    <w:rsid w:val="00EF2EC0"/>
    <w:rsid w:val="00EF32FF"/>
    <w:rsid w:val="00EF3460"/>
    <w:rsid w:val="00EF3E69"/>
    <w:rsid w:val="00EF42CA"/>
    <w:rsid w:val="00EF5333"/>
    <w:rsid w:val="00EF56B4"/>
    <w:rsid w:val="00EF6DBA"/>
    <w:rsid w:val="00EF73BE"/>
    <w:rsid w:val="00EF7C92"/>
    <w:rsid w:val="00EF7C95"/>
    <w:rsid w:val="00F0076A"/>
    <w:rsid w:val="00F00A4B"/>
    <w:rsid w:val="00F01F7E"/>
    <w:rsid w:val="00F035B9"/>
    <w:rsid w:val="00F040F6"/>
    <w:rsid w:val="00F051B3"/>
    <w:rsid w:val="00F05A35"/>
    <w:rsid w:val="00F06048"/>
    <w:rsid w:val="00F06756"/>
    <w:rsid w:val="00F07744"/>
    <w:rsid w:val="00F10466"/>
    <w:rsid w:val="00F10656"/>
    <w:rsid w:val="00F10C3B"/>
    <w:rsid w:val="00F114A1"/>
    <w:rsid w:val="00F11939"/>
    <w:rsid w:val="00F12268"/>
    <w:rsid w:val="00F1298F"/>
    <w:rsid w:val="00F138C9"/>
    <w:rsid w:val="00F14612"/>
    <w:rsid w:val="00F15EBC"/>
    <w:rsid w:val="00F166B1"/>
    <w:rsid w:val="00F1694D"/>
    <w:rsid w:val="00F205DB"/>
    <w:rsid w:val="00F20D15"/>
    <w:rsid w:val="00F21C19"/>
    <w:rsid w:val="00F21EF8"/>
    <w:rsid w:val="00F221F2"/>
    <w:rsid w:val="00F24961"/>
    <w:rsid w:val="00F24C32"/>
    <w:rsid w:val="00F25CD1"/>
    <w:rsid w:val="00F26C80"/>
    <w:rsid w:val="00F27982"/>
    <w:rsid w:val="00F311D8"/>
    <w:rsid w:val="00F318A3"/>
    <w:rsid w:val="00F32FE4"/>
    <w:rsid w:val="00F331FA"/>
    <w:rsid w:val="00F334BE"/>
    <w:rsid w:val="00F338E8"/>
    <w:rsid w:val="00F349AD"/>
    <w:rsid w:val="00F355A4"/>
    <w:rsid w:val="00F35787"/>
    <w:rsid w:val="00F35FA2"/>
    <w:rsid w:val="00F36173"/>
    <w:rsid w:val="00F40F9A"/>
    <w:rsid w:val="00F41148"/>
    <w:rsid w:val="00F4180F"/>
    <w:rsid w:val="00F41AA4"/>
    <w:rsid w:val="00F43699"/>
    <w:rsid w:val="00F43833"/>
    <w:rsid w:val="00F4462D"/>
    <w:rsid w:val="00F448A6"/>
    <w:rsid w:val="00F50779"/>
    <w:rsid w:val="00F50AB6"/>
    <w:rsid w:val="00F5217F"/>
    <w:rsid w:val="00F52B2E"/>
    <w:rsid w:val="00F52B3C"/>
    <w:rsid w:val="00F52CE9"/>
    <w:rsid w:val="00F53F9F"/>
    <w:rsid w:val="00F5520B"/>
    <w:rsid w:val="00F55AA0"/>
    <w:rsid w:val="00F55CBD"/>
    <w:rsid w:val="00F56A69"/>
    <w:rsid w:val="00F60E71"/>
    <w:rsid w:val="00F6171A"/>
    <w:rsid w:val="00F61B81"/>
    <w:rsid w:val="00F62392"/>
    <w:rsid w:val="00F63D0C"/>
    <w:rsid w:val="00F6490C"/>
    <w:rsid w:val="00F655E3"/>
    <w:rsid w:val="00F655FC"/>
    <w:rsid w:val="00F66BB6"/>
    <w:rsid w:val="00F66CAB"/>
    <w:rsid w:val="00F66FC5"/>
    <w:rsid w:val="00F676A7"/>
    <w:rsid w:val="00F7152C"/>
    <w:rsid w:val="00F72060"/>
    <w:rsid w:val="00F7206D"/>
    <w:rsid w:val="00F72A03"/>
    <w:rsid w:val="00F72AAF"/>
    <w:rsid w:val="00F7323E"/>
    <w:rsid w:val="00F7345C"/>
    <w:rsid w:val="00F7348A"/>
    <w:rsid w:val="00F74356"/>
    <w:rsid w:val="00F749A6"/>
    <w:rsid w:val="00F74AA0"/>
    <w:rsid w:val="00F74BBF"/>
    <w:rsid w:val="00F75F75"/>
    <w:rsid w:val="00F7696A"/>
    <w:rsid w:val="00F8004F"/>
    <w:rsid w:val="00F80070"/>
    <w:rsid w:val="00F80520"/>
    <w:rsid w:val="00F81572"/>
    <w:rsid w:val="00F8268B"/>
    <w:rsid w:val="00F8430E"/>
    <w:rsid w:val="00F84870"/>
    <w:rsid w:val="00F861A7"/>
    <w:rsid w:val="00F861B5"/>
    <w:rsid w:val="00F8646D"/>
    <w:rsid w:val="00F874E0"/>
    <w:rsid w:val="00F9249A"/>
    <w:rsid w:val="00F92688"/>
    <w:rsid w:val="00F92ABA"/>
    <w:rsid w:val="00F92BC7"/>
    <w:rsid w:val="00F92EC2"/>
    <w:rsid w:val="00F93698"/>
    <w:rsid w:val="00F93865"/>
    <w:rsid w:val="00F940AC"/>
    <w:rsid w:val="00F94192"/>
    <w:rsid w:val="00F94375"/>
    <w:rsid w:val="00F95CDD"/>
    <w:rsid w:val="00FA162F"/>
    <w:rsid w:val="00FA239B"/>
    <w:rsid w:val="00FA33F9"/>
    <w:rsid w:val="00FA4DAB"/>
    <w:rsid w:val="00FA591B"/>
    <w:rsid w:val="00FA6EEE"/>
    <w:rsid w:val="00FA6F78"/>
    <w:rsid w:val="00FA7CF8"/>
    <w:rsid w:val="00FB060B"/>
    <w:rsid w:val="00FB0D4E"/>
    <w:rsid w:val="00FB13A1"/>
    <w:rsid w:val="00FB30B2"/>
    <w:rsid w:val="00FB436B"/>
    <w:rsid w:val="00FB6827"/>
    <w:rsid w:val="00FB6E66"/>
    <w:rsid w:val="00FB78A9"/>
    <w:rsid w:val="00FC15A0"/>
    <w:rsid w:val="00FC2813"/>
    <w:rsid w:val="00FC51A8"/>
    <w:rsid w:val="00FC5731"/>
    <w:rsid w:val="00FC598D"/>
    <w:rsid w:val="00FC6B97"/>
    <w:rsid w:val="00FC7100"/>
    <w:rsid w:val="00FC7347"/>
    <w:rsid w:val="00FD14CE"/>
    <w:rsid w:val="00FD17E0"/>
    <w:rsid w:val="00FD31DF"/>
    <w:rsid w:val="00FD3960"/>
    <w:rsid w:val="00FD51A7"/>
    <w:rsid w:val="00FD596B"/>
    <w:rsid w:val="00FD5D18"/>
    <w:rsid w:val="00FD5F47"/>
    <w:rsid w:val="00FD6DFD"/>
    <w:rsid w:val="00FD7655"/>
    <w:rsid w:val="00FE0A61"/>
    <w:rsid w:val="00FE1740"/>
    <w:rsid w:val="00FE237C"/>
    <w:rsid w:val="00FE2F0A"/>
    <w:rsid w:val="00FE6BD8"/>
    <w:rsid w:val="00FE7B0C"/>
    <w:rsid w:val="00FF07BF"/>
    <w:rsid w:val="00FF19D8"/>
    <w:rsid w:val="00FF1D6D"/>
    <w:rsid w:val="00FF25C9"/>
    <w:rsid w:val="00FF2E01"/>
    <w:rsid w:val="00FF2E95"/>
    <w:rsid w:val="00FF4831"/>
    <w:rsid w:val="00FF54A8"/>
    <w:rsid w:val="00FF5DB0"/>
    <w:rsid w:val="00FF6DE1"/>
    <w:rsid w:val="00FF7FD1"/>
    <w:rsid w:val="01135A02"/>
    <w:rsid w:val="0114C0DD"/>
    <w:rsid w:val="0120DEBF"/>
    <w:rsid w:val="01251114"/>
    <w:rsid w:val="0127F6D5"/>
    <w:rsid w:val="012D9602"/>
    <w:rsid w:val="01344026"/>
    <w:rsid w:val="013FD02E"/>
    <w:rsid w:val="01578B9D"/>
    <w:rsid w:val="016BC98D"/>
    <w:rsid w:val="016CC6C8"/>
    <w:rsid w:val="01787FA9"/>
    <w:rsid w:val="017E534C"/>
    <w:rsid w:val="01A74528"/>
    <w:rsid w:val="01B09BCE"/>
    <w:rsid w:val="01C65995"/>
    <w:rsid w:val="01E7579D"/>
    <w:rsid w:val="01F8FC57"/>
    <w:rsid w:val="01FF8AA2"/>
    <w:rsid w:val="02141B41"/>
    <w:rsid w:val="02144208"/>
    <w:rsid w:val="02176E69"/>
    <w:rsid w:val="02212FEB"/>
    <w:rsid w:val="023C7014"/>
    <w:rsid w:val="02434EF4"/>
    <w:rsid w:val="02506364"/>
    <w:rsid w:val="0251CA49"/>
    <w:rsid w:val="0257B45A"/>
    <w:rsid w:val="029D65ED"/>
    <w:rsid w:val="02A54D2E"/>
    <w:rsid w:val="02ABDCB6"/>
    <w:rsid w:val="02AE9E42"/>
    <w:rsid w:val="02B78599"/>
    <w:rsid w:val="02C5ACE7"/>
    <w:rsid w:val="02F2304C"/>
    <w:rsid w:val="02F61343"/>
    <w:rsid w:val="02FD2CC5"/>
    <w:rsid w:val="02FF7C37"/>
    <w:rsid w:val="03504654"/>
    <w:rsid w:val="0354ACD6"/>
    <w:rsid w:val="03610711"/>
    <w:rsid w:val="036CD5C5"/>
    <w:rsid w:val="0374FD17"/>
    <w:rsid w:val="037DBB4F"/>
    <w:rsid w:val="0385E072"/>
    <w:rsid w:val="03A94C35"/>
    <w:rsid w:val="03AF46E9"/>
    <w:rsid w:val="03B35619"/>
    <w:rsid w:val="03B8FF75"/>
    <w:rsid w:val="03C31DA3"/>
    <w:rsid w:val="03D8DE5F"/>
    <w:rsid w:val="03DF099D"/>
    <w:rsid w:val="03E12E87"/>
    <w:rsid w:val="03EE034D"/>
    <w:rsid w:val="03F53067"/>
    <w:rsid w:val="0415169E"/>
    <w:rsid w:val="041CD087"/>
    <w:rsid w:val="041F525F"/>
    <w:rsid w:val="042CC37B"/>
    <w:rsid w:val="0434CCBB"/>
    <w:rsid w:val="0435767B"/>
    <w:rsid w:val="04359E1D"/>
    <w:rsid w:val="04448C34"/>
    <w:rsid w:val="0479A0FF"/>
    <w:rsid w:val="0499F73F"/>
    <w:rsid w:val="04A31CFD"/>
    <w:rsid w:val="04DB1F2D"/>
    <w:rsid w:val="04F565EF"/>
    <w:rsid w:val="04FAC915"/>
    <w:rsid w:val="050F711E"/>
    <w:rsid w:val="0530AE08"/>
    <w:rsid w:val="053A5246"/>
    <w:rsid w:val="053C6C29"/>
    <w:rsid w:val="058CA5B7"/>
    <w:rsid w:val="05909CA3"/>
    <w:rsid w:val="05A0D3AB"/>
    <w:rsid w:val="05BE81CA"/>
    <w:rsid w:val="05C10864"/>
    <w:rsid w:val="05CE0A1B"/>
    <w:rsid w:val="05CEC3EF"/>
    <w:rsid w:val="05DB430A"/>
    <w:rsid w:val="05EE1B80"/>
    <w:rsid w:val="062470FB"/>
    <w:rsid w:val="062CF4FE"/>
    <w:rsid w:val="063FDC7D"/>
    <w:rsid w:val="0642F46C"/>
    <w:rsid w:val="064C706C"/>
    <w:rsid w:val="0652466C"/>
    <w:rsid w:val="06634D98"/>
    <w:rsid w:val="0671E155"/>
    <w:rsid w:val="068D715E"/>
    <w:rsid w:val="069923D6"/>
    <w:rsid w:val="06AE58DD"/>
    <w:rsid w:val="06B55C11"/>
    <w:rsid w:val="06DF919D"/>
    <w:rsid w:val="06EBAC18"/>
    <w:rsid w:val="071A0666"/>
    <w:rsid w:val="07210507"/>
    <w:rsid w:val="07566EC6"/>
    <w:rsid w:val="0759C1C1"/>
    <w:rsid w:val="0759D1D4"/>
    <w:rsid w:val="0766AAED"/>
    <w:rsid w:val="07690B66"/>
    <w:rsid w:val="078C1C55"/>
    <w:rsid w:val="079C28C4"/>
    <w:rsid w:val="07A4F35D"/>
    <w:rsid w:val="07D897E9"/>
    <w:rsid w:val="07D9DF59"/>
    <w:rsid w:val="07DFE1FF"/>
    <w:rsid w:val="07F16307"/>
    <w:rsid w:val="081586EC"/>
    <w:rsid w:val="082CF3F3"/>
    <w:rsid w:val="08450168"/>
    <w:rsid w:val="08512C72"/>
    <w:rsid w:val="0862CF6F"/>
    <w:rsid w:val="08689471"/>
    <w:rsid w:val="08693496"/>
    <w:rsid w:val="087B61FE"/>
    <w:rsid w:val="08A9EC73"/>
    <w:rsid w:val="08B8817B"/>
    <w:rsid w:val="08ED6A70"/>
    <w:rsid w:val="092C434B"/>
    <w:rsid w:val="095160D6"/>
    <w:rsid w:val="095208E1"/>
    <w:rsid w:val="095442A4"/>
    <w:rsid w:val="0971D9AD"/>
    <w:rsid w:val="098CA313"/>
    <w:rsid w:val="098CFE44"/>
    <w:rsid w:val="09A98217"/>
    <w:rsid w:val="09DF2F81"/>
    <w:rsid w:val="09E3DACB"/>
    <w:rsid w:val="09ED715E"/>
    <w:rsid w:val="09EF7F8F"/>
    <w:rsid w:val="09F13211"/>
    <w:rsid w:val="09F1D951"/>
    <w:rsid w:val="09F92818"/>
    <w:rsid w:val="0A0698C2"/>
    <w:rsid w:val="0A1B98C0"/>
    <w:rsid w:val="0A23E6D7"/>
    <w:rsid w:val="0A31C338"/>
    <w:rsid w:val="0A33F00B"/>
    <w:rsid w:val="0A570378"/>
    <w:rsid w:val="0A5BF710"/>
    <w:rsid w:val="0A7BDC58"/>
    <w:rsid w:val="0A7CFA0C"/>
    <w:rsid w:val="0A8614EB"/>
    <w:rsid w:val="0AA2DB68"/>
    <w:rsid w:val="0AB01EAC"/>
    <w:rsid w:val="0AB0BB39"/>
    <w:rsid w:val="0AB28430"/>
    <w:rsid w:val="0AB651FA"/>
    <w:rsid w:val="0AC72F42"/>
    <w:rsid w:val="0ACB5B38"/>
    <w:rsid w:val="0AD2CEDE"/>
    <w:rsid w:val="0ADE6A1E"/>
    <w:rsid w:val="0AF04FA2"/>
    <w:rsid w:val="0AFE3116"/>
    <w:rsid w:val="0B013D0E"/>
    <w:rsid w:val="0B09F04B"/>
    <w:rsid w:val="0B162E16"/>
    <w:rsid w:val="0B1D6342"/>
    <w:rsid w:val="0B21ECF6"/>
    <w:rsid w:val="0B3F8468"/>
    <w:rsid w:val="0B5CA9EF"/>
    <w:rsid w:val="0B6C94F9"/>
    <w:rsid w:val="0B94A26E"/>
    <w:rsid w:val="0BB345D8"/>
    <w:rsid w:val="0BC523A4"/>
    <w:rsid w:val="0BE12EC8"/>
    <w:rsid w:val="0C0A7841"/>
    <w:rsid w:val="0C1C0D38"/>
    <w:rsid w:val="0C28EF1A"/>
    <w:rsid w:val="0C40870B"/>
    <w:rsid w:val="0C426D1D"/>
    <w:rsid w:val="0C42E7BF"/>
    <w:rsid w:val="0C48CE4C"/>
    <w:rsid w:val="0C52225B"/>
    <w:rsid w:val="0C581752"/>
    <w:rsid w:val="0C5B20C2"/>
    <w:rsid w:val="0C64ED59"/>
    <w:rsid w:val="0C6ECD55"/>
    <w:rsid w:val="0C76A9B4"/>
    <w:rsid w:val="0C8B5D74"/>
    <w:rsid w:val="0C961376"/>
    <w:rsid w:val="0CDBA527"/>
    <w:rsid w:val="0CE122D9"/>
    <w:rsid w:val="0D00AE10"/>
    <w:rsid w:val="0D04996E"/>
    <w:rsid w:val="0D127E31"/>
    <w:rsid w:val="0D15F932"/>
    <w:rsid w:val="0D249D95"/>
    <w:rsid w:val="0D2A0A44"/>
    <w:rsid w:val="0D30E183"/>
    <w:rsid w:val="0D49E74C"/>
    <w:rsid w:val="0D556349"/>
    <w:rsid w:val="0D617B57"/>
    <w:rsid w:val="0D778CAF"/>
    <w:rsid w:val="0D7FE7AD"/>
    <w:rsid w:val="0D80EAE6"/>
    <w:rsid w:val="0DDB317F"/>
    <w:rsid w:val="0DE4078B"/>
    <w:rsid w:val="0DEE5C47"/>
    <w:rsid w:val="0DF01175"/>
    <w:rsid w:val="0E25AFDD"/>
    <w:rsid w:val="0E28FCE2"/>
    <w:rsid w:val="0E370D4E"/>
    <w:rsid w:val="0E43C106"/>
    <w:rsid w:val="0E5C5A75"/>
    <w:rsid w:val="0E9B6796"/>
    <w:rsid w:val="0E9C4835"/>
    <w:rsid w:val="0EA40839"/>
    <w:rsid w:val="0EA435BB"/>
    <w:rsid w:val="0EB4C283"/>
    <w:rsid w:val="0EB4F6F9"/>
    <w:rsid w:val="0EB6ACBF"/>
    <w:rsid w:val="0EBB37DC"/>
    <w:rsid w:val="0EBDCC10"/>
    <w:rsid w:val="0EC5DAA5"/>
    <w:rsid w:val="0ECE2AC0"/>
    <w:rsid w:val="0EE479E7"/>
    <w:rsid w:val="0EE53B71"/>
    <w:rsid w:val="0EE7A7DE"/>
    <w:rsid w:val="0F1118F7"/>
    <w:rsid w:val="0F14DE66"/>
    <w:rsid w:val="0F31F5AD"/>
    <w:rsid w:val="0F3770EA"/>
    <w:rsid w:val="0F4134F6"/>
    <w:rsid w:val="0F572AE8"/>
    <w:rsid w:val="0F5DAE96"/>
    <w:rsid w:val="0F61BA4A"/>
    <w:rsid w:val="0F6808B5"/>
    <w:rsid w:val="0F771283"/>
    <w:rsid w:val="0FBFE47A"/>
    <w:rsid w:val="0FCC5D27"/>
    <w:rsid w:val="0FF1B300"/>
    <w:rsid w:val="0FF434D3"/>
    <w:rsid w:val="102416F1"/>
    <w:rsid w:val="104B54DD"/>
    <w:rsid w:val="105E0D85"/>
    <w:rsid w:val="106DC3A6"/>
    <w:rsid w:val="107BE095"/>
    <w:rsid w:val="1084B02C"/>
    <w:rsid w:val="10AEB12F"/>
    <w:rsid w:val="10B12D00"/>
    <w:rsid w:val="10BB93AA"/>
    <w:rsid w:val="10D05ECC"/>
    <w:rsid w:val="10F6C401"/>
    <w:rsid w:val="1102CAE5"/>
    <w:rsid w:val="110C704A"/>
    <w:rsid w:val="1118AEC2"/>
    <w:rsid w:val="112EB4D3"/>
    <w:rsid w:val="114F42DE"/>
    <w:rsid w:val="115684FC"/>
    <w:rsid w:val="1179BB22"/>
    <w:rsid w:val="117CB6AC"/>
    <w:rsid w:val="11932567"/>
    <w:rsid w:val="11A8E8CB"/>
    <w:rsid w:val="11BE00AC"/>
    <w:rsid w:val="11C0AC07"/>
    <w:rsid w:val="11D42086"/>
    <w:rsid w:val="11E30FCC"/>
    <w:rsid w:val="11EB62BF"/>
    <w:rsid w:val="11FDEBA1"/>
    <w:rsid w:val="1231127F"/>
    <w:rsid w:val="1232C6AA"/>
    <w:rsid w:val="126B314B"/>
    <w:rsid w:val="12710EA5"/>
    <w:rsid w:val="1278251C"/>
    <w:rsid w:val="1282AE84"/>
    <w:rsid w:val="12A18881"/>
    <w:rsid w:val="12A4EC0A"/>
    <w:rsid w:val="12BB3091"/>
    <w:rsid w:val="12BDF958"/>
    <w:rsid w:val="12F780EE"/>
    <w:rsid w:val="12F8ED0F"/>
    <w:rsid w:val="132A4393"/>
    <w:rsid w:val="134E1FDD"/>
    <w:rsid w:val="13506DD2"/>
    <w:rsid w:val="135BB7B3"/>
    <w:rsid w:val="135FF7A8"/>
    <w:rsid w:val="136CDC20"/>
    <w:rsid w:val="13708BC4"/>
    <w:rsid w:val="139B7D52"/>
    <w:rsid w:val="139D22AA"/>
    <w:rsid w:val="13B2BD5F"/>
    <w:rsid w:val="13CD3617"/>
    <w:rsid w:val="13E9B161"/>
    <w:rsid w:val="13F8B090"/>
    <w:rsid w:val="140D88DA"/>
    <w:rsid w:val="1410352C"/>
    <w:rsid w:val="14220B13"/>
    <w:rsid w:val="14263365"/>
    <w:rsid w:val="1436D0F3"/>
    <w:rsid w:val="14404E12"/>
    <w:rsid w:val="1442BD94"/>
    <w:rsid w:val="144959BA"/>
    <w:rsid w:val="144A6893"/>
    <w:rsid w:val="14651B4B"/>
    <w:rsid w:val="1468DF71"/>
    <w:rsid w:val="14740A0B"/>
    <w:rsid w:val="147C37EC"/>
    <w:rsid w:val="148799C2"/>
    <w:rsid w:val="149BFB53"/>
    <w:rsid w:val="14BEE7DB"/>
    <w:rsid w:val="14C01E12"/>
    <w:rsid w:val="14E0898D"/>
    <w:rsid w:val="14E302F3"/>
    <w:rsid w:val="14FFA5E2"/>
    <w:rsid w:val="152F8139"/>
    <w:rsid w:val="1532F501"/>
    <w:rsid w:val="1538E421"/>
    <w:rsid w:val="1543CA51"/>
    <w:rsid w:val="154DC976"/>
    <w:rsid w:val="1569B3A9"/>
    <w:rsid w:val="15780557"/>
    <w:rsid w:val="15781E27"/>
    <w:rsid w:val="157C2181"/>
    <w:rsid w:val="157DA021"/>
    <w:rsid w:val="1585B2AD"/>
    <w:rsid w:val="15B68C5B"/>
    <w:rsid w:val="15B7BEB7"/>
    <w:rsid w:val="15B981D4"/>
    <w:rsid w:val="15BCFB83"/>
    <w:rsid w:val="15C07783"/>
    <w:rsid w:val="15CA3524"/>
    <w:rsid w:val="15D5F975"/>
    <w:rsid w:val="15DE2F90"/>
    <w:rsid w:val="15EB8775"/>
    <w:rsid w:val="15F904A1"/>
    <w:rsid w:val="15FB09EF"/>
    <w:rsid w:val="15FF8307"/>
    <w:rsid w:val="160A4CE0"/>
    <w:rsid w:val="1617BD0B"/>
    <w:rsid w:val="1624D8E7"/>
    <w:rsid w:val="1631E13C"/>
    <w:rsid w:val="16368D58"/>
    <w:rsid w:val="1642B0BB"/>
    <w:rsid w:val="1680137C"/>
    <w:rsid w:val="16822205"/>
    <w:rsid w:val="16863433"/>
    <w:rsid w:val="16A7E1B5"/>
    <w:rsid w:val="16C2D0B6"/>
    <w:rsid w:val="16D02D53"/>
    <w:rsid w:val="16D15CC4"/>
    <w:rsid w:val="16E8FD8E"/>
    <w:rsid w:val="16EEB207"/>
    <w:rsid w:val="170B56E9"/>
    <w:rsid w:val="17149A17"/>
    <w:rsid w:val="173157A8"/>
    <w:rsid w:val="173AD006"/>
    <w:rsid w:val="173E145E"/>
    <w:rsid w:val="17823D93"/>
    <w:rsid w:val="17A5BD0D"/>
    <w:rsid w:val="17A6BCAF"/>
    <w:rsid w:val="17C68119"/>
    <w:rsid w:val="17D3EC4F"/>
    <w:rsid w:val="17F1F992"/>
    <w:rsid w:val="180DA7D4"/>
    <w:rsid w:val="182882C9"/>
    <w:rsid w:val="18367E7D"/>
    <w:rsid w:val="185E89A8"/>
    <w:rsid w:val="18619D4E"/>
    <w:rsid w:val="18847A6B"/>
    <w:rsid w:val="188E1CC9"/>
    <w:rsid w:val="18918423"/>
    <w:rsid w:val="189AFF28"/>
    <w:rsid w:val="18A2637E"/>
    <w:rsid w:val="18B59AA0"/>
    <w:rsid w:val="18B8461A"/>
    <w:rsid w:val="18BB01AA"/>
    <w:rsid w:val="18C809C1"/>
    <w:rsid w:val="18CA1B0F"/>
    <w:rsid w:val="18D5553C"/>
    <w:rsid w:val="190FD12B"/>
    <w:rsid w:val="19170B00"/>
    <w:rsid w:val="191FBF41"/>
    <w:rsid w:val="1930A563"/>
    <w:rsid w:val="1936ED6E"/>
    <w:rsid w:val="194E70D9"/>
    <w:rsid w:val="1954336E"/>
    <w:rsid w:val="195B132F"/>
    <w:rsid w:val="197D46D5"/>
    <w:rsid w:val="19A9B4B3"/>
    <w:rsid w:val="19B45B35"/>
    <w:rsid w:val="19D0CFB9"/>
    <w:rsid w:val="19F75868"/>
    <w:rsid w:val="19F7D395"/>
    <w:rsid w:val="1A03DF84"/>
    <w:rsid w:val="1A071AE1"/>
    <w:rsid w:val="1A136E2C"/>
    <w:rsid w:val="1A2F4FFF"/>
    <w:rsid w:val="1A54167B"/>
    <w:rsid w:val="1A69C9BC"/>
    <w:rsid w:val="1A783948"/>
    <w:rsid w:val="1A7EF632"/>
    <w:rsid w:val="1A8038F2"/>
    <w:rsid w:val="1A87B6CF"/>
    <w:rsid w:val="1A8F549F"/>
    <w:rsid w:val="1A9A09C5"/>
    <w:rsid w:val="1AA60E2D"/>
    <w:rsid w:val="1AA731B9"/>
    <w:rsid w:val="1AB479B5"/>
    <w:rsid w:val="1AC0E519"/>
    <w:rsid w:val="1AC47714"/>
    <w:rsid w:val="1AC7B1CC"/>
    <w:rsid w:val="1ACC75C4"/>
    <w:rsid w:val="1AD2FF6B"/>
    <w:rsid w:val="1AE478BD"/>
    <w:rsid w:val="1AE8F7D9"/>
    <w:rsid w:val="1AFCCB11"/>
    <w:rsid w:val="1B0F5227"/>
    <w:rsid w:val="1B1B13A5"/>
    <w:rsid w:val="1B1F0F99"/>
    <w:rsid w:val="1B305289"/>
    <w:rsid w:val="1B3782F2"/>
    <w:rsid w:val="1B7CBFBE"/>
    <w:rsid w:val="1B82B8C3"/>
    <w:rsid w:val="1B8B7CF5"/>
    <w:rsid w:val="1B9F22D4"/>
    <w:rsid w:val="1BA61085"/>
    <w:rsid w:val="1BAC4B33"/>
    <w:rsid w:val="1BB8612A"/>
    <w:rsid w:val="1BC6E033"/>
    <w:rsid w:val="1BE85018"/>
    <w:rsid w:val="1C07E9C0"/>
    <w:rsid w:val="1C09D887"/>
    <w:rsid w:val="1C289008"/>
    <w:rsid w:val="1C5AC8F9"/>
    <w:rsid w:val="1C6EEF1F"/>
    <w:rsid w:val="1C94DB6C"/>
    <w:rsid w:val="1C9E70A9"/>
    <w:rsid w:val="1CCD9EAA"/>
    <w:rsid w:val="1CCE9F53"/>
    <w:rsid w:val="1CE75886"/>
    <w:rsid w:val="1CEABCC3"/>
    <w:rsid w:val="1CF6C1FF"/>
    <w:rsid w:val="1D02C60B"/>
    <w:rsid w:val="1D0560C7"/>
    <w:rsid w:val="1D1AEBA8"/>
    <w:rsid w:val="1D1C66D3"/>
    <w:rsid w:val="1D5063AA"/>
    <w:rsid w:val="1D600132"/>
    <w:rsid w:val="1D6069D8"/>
    <w:rsid w:val="1D638FBE"/>
    <w:rsid w:val="1D703697"/>
    <w:rsid w:val="1D73E72D"/>
    <w:rsid w:val="1D9D12D3"/>
    <w:rsid w:val="1D9EFC36"/>
    <w:rsid w:val="1DC584CB"/>
    <w:rsid w:val="1DD753BC"/>
    <w:rsid w:val="1DED7736"/>
    <w:rsid w:val="1DF6A884"/>
    <w:rsid w:val="1DFB7AAB"/>
    <w:rsid w:val="1E05D123"/>
    <w:rsid w:val="1E0CFBC0"/>
    <w:rsid w:val="1E0DBB31"/>
    <w:rsid w:val="1E1745C3"/>
    <w:rsid w:val="1E372980"/>
    <w:rsid w:val="1E3A1C97"/>
    <w:rsid w:val="1E3E1A2D"/>
    <w:rsid w:val="1E4BFE62"/>
    <w:rsid w:val="1E6F5A3C"/>
    <w:rsid w:val="1E71C31C"/>
    <w:rsid w:val="1E790C6B"/>
    <w:rsid w:val="1E997E08"/>
    <w:rsid w:val="1EA5592E"/>
    <w:rsid w:val="1EAB2724"/>
    <w:rsid w:val="1ECCB7E7"/>
    <w:rsid w:val="1ED0AF5A"/>
    <w:rsid w:val="1ED3A0D4"/>
    <w:rsid w:val="1EE2D992"/>
    <w:rsid w:val="1EEC0AD3"/>
    <w:rsid w:val="1EF13DE4"/>
    <w:rsid w:val="1F15D202"/>
    <w:rsid w:val="1F185C12"/>
    <w:rsid w:val="1F1D0CCA"/>
    <w:rsid w:val="1F41DA46"/>
    <w:rsid w:val="1F47ABE2"/>
    <w:rsid w:val="1F58329A"/>
    <w:rsid w:val="1F64FBC2"/>
    <w:rsid w:val="1F91AE09"/>
    <w:rsid w:val="1F95722F"/>
    <w:rsid w:val="1F996D6B"/>
    <w:rsid w:val="1F9FE6E7"/>
    <w:rsid w:val="1FA70E10"/>
    <w:rsid w:val="1FAFC2B4"/>
    <w:rsid w:val="1FD1F2EC"/>
    <w:rsid w:val="1FE122B3"/>
    <w:rsid w:val="1FFD8B45"/>
    <w:rsid w:val="20069584"/>
    <w:rsid w:val="2007AC24"/>
    <w:rsid w:val="201092F6"/>
    <w:rsid w:val="201A8FF8"/>
    <w:rsid w:val="201CBB80"/>
    <w:rsid w:val="201DDB39"/>
    <w:rsid w:val="20234A16"/>
    <w:rsid w:val="202E9F4B"/>
    <w:rsid w:val="2038873B"/>
    <w:rsid w:val="2043A360"/>
    <w:rsid w:val="205D64CA"/>
    <w:rsid w:val="20627240"/>
    <w:rsid w:val="20656509"/>
    <w:rsid w:val="2081EDE0"/>
    <w:rsid w:val="20879EFC"/>
    <w:rsid w:val="2089756B"/>
    <w:rsid w:val="20974784"/>
    <w:rsid w:val="209C377D"/>
    <w:rsid w:val="20A30686"/>
    <w:rsid w:val="20CBA60F"/>
    <w:rsid w:val="20D51922"/>
    <w:rsid w:val="20D69CF8"/>
    <w:rsid w:val="20D7F71B"/>
    <w:rsid w:val="2104CCD4"/>
    <w:rsid w:val="212419C7"/>
    <w:rsid w:val="2133E0C0"/>
    <w:rsid w:val="2139E25F"/>
    <w:rsid w:val="2145E038"/>
    <w:rsid w:val="2160890F"/>
    <w:rsid w:val="216D5D1A"/>
    <w:rsid w:val="217B61EF"/>
    <w:rsid w:val="218038A6"/>
    <w:rsid w:val="21866885"/>
    <w:rsid w:val="21943F5F"/>
    <w:rsid w:val="21C0A0C8"/>
    <w:rsid w:val="21CE8554"/>
    <w:rsid w:val="21DBEBDE"/>
    <w:rsid w:val="2201356A"/>
    <w:rsid w:val="221AFA41"/>
    <w:rsid w:val="222CC041"/>
    <w:rsid w:val="22528388"/>
    <w:rsid w:val="225944FC"/>
    <w:rsid w:val="225E2E11"/>
    <w:rsid w:val="2264B427"/>
    <w:rsid w:val="226AA456"/>
    <w:rsid w:val="226F35A7"/>
    <w:rsid w:val="22799DB8"/>
    <w:rsid w:val="2299FE81"/>
    <w:rsid w:val="22BF4A6B"/>
    <w:rsid w:val="22CB8820"/>
    <w:rsid w:val="22D276F7"/>
    <w:rsid w:val="22D55BB2"/>
    <w:rsid w:val="22E718FC"/>
    <w:rsid w:val="22EA36BD"/>
    <w:rsid w:val="22EE39C7"/>
    <w:rsid w:val="230425AD"/>
    <w:rsid w:val="230AB00F"/>
    <w:rsid w:val="2317E381"/>
    <w:rsid w:val="2320B1A6"/>
    <w:rsid w:val="232C279F"/>
    <w:rsid w:val="2336E07E"/>
    <w:rsid w:val="234B99ED"/>
    <w:rsid w:val="234BCEED"/>
    <w:rsid w:val="234FC6F9"/>
    <w:rsid w:val="235A8AE1"/>
    <w:rsid w:val="235CF1AC"/>
    <w:rsid w:val="2366D563"/>
    <w:rsid w:val="2374D5BE"/>
    <w:rsid w:val="237C8C01"/>
    <w:rsid w:val="2399F0D4"/>
    <w:rsid w:val="239B5CB0"/>
    <w:rsid w:val="23AF611B"/>
    <w:rsid w:val="23CF3A22"/>
    <w:rsid w:val="23D47A37"/>
    <w:rsid w:val="23E0BA56"/>
    <w:rsid w:val="23E1E05F"/>
    <w:rsid w:val="23E1F170"/>
    <w:rsid w:val="23EBAA95"/>
    <w:rsid w:val="23F6BF30"/>
    <w:rsid w:val="24023E6F"/>
    <w:rsid w:val="2408DBD7"/>
    <w:rsid w:val="240E3DBA"/>
    <w:rsid w:val="241F62A1"/>
    <w:rsid w:val="2424C229"/>
    <w:rsid w:val="2428E2E5"/>
    <w:rsid w:val="242B6587"/>
    <w:rsid w:val="243A7C86"/>
    <w:rsid w:val="24475D69"/>
    <w:rsid w:val="24576FCF"/>
    <w:rsid w:val="24607FB3"/>
    <w:rsid w:val="246E5A6F"/>
    <w:rsid w:val="247527CE"/>
    <w:rsid w:val="24799954"/>
    <w:rsid w:val="24827F69"/>
    <w:rsid w:val="249D7A97"/>
    <w:rsid w:val="24EBF6D8"/>
    <w:rsid w:val="24F1A3E5"/>
    <w:rsid w:val="2503FFC7"/>
    <w:rsid w:val="2518ACDE"/>
    <w:rsid w:val="252E0AE3"/>
    <w:rsid w:val="25361105"/>
    <w:rsid w:val="2546051A"/>
    <w:rsid w:val="25572760"/>
    <w:rsid w:val="2590E5BE"/>
    <w:rsid w:val="2598642F"/>
    <w:rsid w:val="25E5F950"/>
    <w:rsid w:val="25F4B59D"/>
    <w:rsid w:val="25F63808"/>
    <w:rsid w:val="260CDEB6"/>
    <w:rsid w:val="261A9F1A"/>
    <w:rsid w:val="26297BF1"/>
    <w:rsid w:val="262F4039"/>
    <w:rsid w:val="2631C119"/>
    <w:rsid w:val="2639BBE7"/>
    <w:rsid w:val="26A46C94"/>
    <w:rsid w:val="26ADB0B1"/>
    <w:rsid w:val="26C546D3"/>
    <w:rsid w:val="26C584C2"/>
    <w:rsid w:val="26CA04A2"/>
    <w:rsid w:val="26CD647C"/>
    <w:rsid w:val="26DF3F6F"/>
    <w:rsid w:val="26EEFDDA"/>
    <w:rsid w:val="26F17366"/>
    <w:rsid w:val="26FFFCC4"/>
    <w:rsid w:val="27015CF0"/>
    <w:rsid w:val="271533AA"/>
    <w:rsid w:val="2726A244"/>
    <w:rsid w:val="273F5DE8"/>
    <w:rsid w:val="27589A63"/>
    <w:rsid w:val="2765CD8F"/>
    <w:rsid w:val="276A07AE"/>
    <w:rsid w:val="2770D138"/>
    <w:rsid w:val="277884C1"/>
    <w:rsid w:val="27938AA7"/>
    <w:rsid w:val="2794AEF7"/>
    <w:rsid w:val="279E1318"/>
    <w:rsid w:val="279FD861"/>
    <w:rsid w:val="27A07660"/>
    <w:rsid w:val="27A2FD64"/>
    <w:rsid w:val="27A34BAB"/>
    <w:rsid w:val="27A484A3"/>
    <w:rsid w:val="27A6C509"/>
    <w:rsid w:val="27AB3972"/>
    <w:rsid w:val="27C5B2B2"/>
    <w:rsid w:val="27DB4E19"/>
    <w:rsid w:val="27FECC6F"/>
    <w:rsid w:val="28138D33"/>
    <w:rsid w:val="281B6064"/>
    <w:rsid w:val="282FAE7B"/>
    <w:rsid w:val="28307F29"/>
    <w:rsid w:val="283F6D5D"/>
    <w:rsid w:val="284A5DBF"/>
    <w:rsid w:val="28590614"/>
    <w:rsid w:val="2873777A"/>
    <w:rsid w:val="287E4378"/>
    <w:rsid w:val="28859362"/>
    <w:rsid w:val="289B12F5"/>
    <w:rsid w:val="289D17D5"/>
    <w:rsid w:val="28A8772C"/>
    <w:rsid w:val="28AB4010"/>
    <w:rsid w:val="28B57318"/>
    <w:rsid w:val="28C0A6EE"/>
    <w:rsid w:val="28C7C5AD"/>
    <w:rsid w:val="28C8C506"/>
    <w:rsid w:val="28D59CD1"/>
    <w:rsid w:val="28DDDC85"/>
    <w:rsid w:val="28E227F9"/>
    <w:rsid w:val="28E844F7"/>
    <w:rsid w:val="28EA3F05"/>
    <w:rsid w:val="28EB71C7"/>
    <w:rsid w:val="28EF0A8E"/>
    <w:rsid w:val="2902B462"/>
    <w:rsid w:val="290DEDA9"/>
    <w:rsid w:val="29224AEA"/>
    <w:rsid w:val="29498B23"/>
    <w:rsid w:val="2968A0DA"/>
    <w:rsid w:val="2974148D"/>
    <w:rsid w:val="298673D4"/>
    <w:rsid w:val="29C83E2B"/>
    <w:rsid w:val="29DABE6B"/>
    <w:rsid w:val="29F20F1F"/>
    <w:rsid w:val="29F48C46"/>
    <w:rsid w:val="29FB07C4"/>
    <w:rsid w:val="2A0908E4"/>
    <w:rsid w:val="2A0B91D4"/>
    <w:rsid w:val="2A2163C3"/>
    <w:rsid w:val="2A2B4435"/>
    <w:rsid w:val="2A339CD9"/>
    <w:rsid w:val="2A4992BF"/>
    <w:rsid w:val="2A7A20C7"/>
    <w:rsid w:val="2AA47665"/>
    <w:rsid w:val="2AB30E51"/>
    <w:rsid w:val="2AB526D5"/>
    <w:rsid w:val="2AB689F4"/>
    <w:rsid w:val="2AC68EA6"/>
    <w:rsid w:val="2B09275C"/>
    <w:rsid w:val="2B12EEDB"/>
    <w:rsid w:val="2B7772B7"/>
    <w:rsid w:val="2B7B8E9E"/>
    <w:rsid w:val="2BA5A755"/>
    <w:rsid w:val="2BCBF12B"/>
    <w:rsid w:val="2BD64F14"/>
    <w:rsid w:val="2BDDFD3C"/>
    <w:rsid w:val="2BE0D08D"/>
    <w:rsid w:val="2BEB221E"/>
    <w:rsid w:val="2C03D623"/>
    <w:rsid w:val="2C09EBD4"/>
    <w:rsid w:val="2C10BA1F"/>
    <w:rsid w:val="2C204BAF"/>
    <w:rsid w:val="2C39155A"/>
    <w:rsid w:val="2C391A62"/>
    <w:rsid w:val="2C42651F"/>
    <w:rsid w:val="2C535504"/>
    <w:rsid w:val="2C7E9A8C"/>
    <w:rsid w:val="2C92883A"/>
    <w:rsid w:val="2C9801B0"/>
    <w:rsid w:val="2C9C8212"/>
    <w:rsid w:val="2CA08AB7"/>
    <w:rsid w:val="2CA096AD"/>
    <w:rsid w:val="2CAC9E80"/>
    <w:rsid w:val="2CB9E0C7"/>
    <w:rsid w:val="2CD643DE"/>
    <w:rsid w:val="2CE541D8"/>
    <w:rsid w:val="2D08AE29"/>
    <w:rsid w:val="2D140E78"/>
    <w:rsid w:val="2D36D685"/>
    <w:rsid w:val="2D3E003A"/>
    <w:rsid w:val="2D42F61B"/>
    <w:rsid w:val="2D46B48C"/>
    <w:rsid w:val="2D5E3F5E"/>
    <w:rsid w:val="2D66E43A"/>
    <w:rsid w:val="2D6B8210"/>
    <w:rsid w:val="2D8BFB7D"/>
    <w:rsid w:val="2DA7721A"/>
    <w:rsid w:val="2DBB0EAA"/>
    <w:rsid w:val="2DBF6D7B"/>
    <w:rsid w:val="2DE9B36A"/>
    <w:rsid w:val="2DF1EAC7"/>
    <w:rsid w:val="2E056FCC"/>
    <w:rsid w:val="2E315CA8"/>
    <w:rsid w:val="2E43FA67"/>
    <w:rsid w:val="2E4A8F9D"/>
    <w:rsid w:val="2E793440"/>
    <w:rsid w:val="2E7AA35A"/>
    <w:rsid w:val="2E9194F2"/>
    <w:rsid w:val="2EA1FD49"/>
    <w:rsid w:val="2EA48C92"/>
    <w:rsid w:val="2EA53DC2"/>
    <w:rsid w:val="2EA9C590"/>
    <w:rsid w:val="2EB44CAC"/>
    <w:rsid w:val="2EB81185"/>
    <w:rsid w:val="2ED1FA25"/>
    <w:rsid w:val="2EF1F8DF"/>
    <w:rsid w:val="2F22BBF9"/>
    <w:rsid w:val="2F2AB6AC"/>
    <w:rsid w:val="2F39191C"/>
    <w:rsid w:val="2F89FB17"/>
    <w:rsid w:val="2F929D12"/>
    <w:rsid w:val="2FB5E617"/>
    <w:rsid w:val="2FCDFAD3"/>
    <w:rsid w:val="2FFA4182"/>
    <w:rsid w:val="302E158C"/>
    <w:rsid w:val="3031D35E"/>
    <w:rsid w:val="30360DDA"/>
    <w:rsid w:val="30514AB0"/>
    <w:rsid w:val="30532553"/>
    <w:rsid w:val="30717819"/>
    <w:rsid w:val="3073FCA1"/>
    <w:rsid w:val="30791E83"/>
    <w:rsid w:val="307B6ED2"/>
    <w:rsid w:val="30837659"/>
    <w:rsid w:val="3089D3B5"/>
    <w:rsid w:val="308C25BF"/>
    <w:rsid w:val="3095E020"/>
    <w:rsid w:val="3096295A"/>
    <w:rsid w:val="309673C7"/>
    <w:rsid w:val="309A3E78"/>
    <w:rsid w:val="30B0FD99"/>
    <w:rsid w:val="30B3FF3E"/>
    <w:rsid w:val="30B60580"/>
    <w:rsid w:val="30BEB1E6"/>
    <w:rsid w:val="30C30653"/>
    <w:rsid w:val="30D4F381"/>
    <w:rsid w:val="30D6ED13"/>
    <w:rsid w:val="30E7F9D8"/>
    <w:rsid w:val="30F9B516"/>
    <w:rsid w:val="310A0460"/>
    <w:rsid w:val="312A3C11"/>
    <w:rsid w:val="3135C232"/>
    <w:rsid w:val="316C2BFA"/>
    <w:rsid w:val="317053AC"/>
    <w:rsid w:val="318CA9BA"/>
    <w:rsid w:val="319F98C2"/>
    <w:rsid w:val="31C31D0A"/>
    <w:rsid w:val="31C8FF8F"/>
    <w:rsid w:val="31DB302D"/>
    <w:rsid w:val="31E22502"/>
    <w:rsid w:val="31E760E0"/>
    <w:rsid w:val="3212EDCD"/>
    <w:rsid w:val="321CE839"/>
    <w:rsid w:val="322AAA8D"/>
    <w:rsid w:val="3231A88B"/>
    <w:rsid w:val="3231B081"/>
    <w:rsid w:val="323C0101"/>
    <w:rsid w:val="32404B81"/>
    <w:rsid w:val="3241D4D8"/>
    <w:rsid w:val="3249D365"/>
    <w:rsid w:val="3260D355"/>
    <w:rsid w:val="3267AC01"/>
    <w:rsid w:val="327BD4CC"/>
    <w:rsid w:val="3296E629"/>
    <w:rsid w:val="32A73134"/>
    <w:rsid w:val="32CC403C"/>
    <w:rsid w:val="32D1C034"/>
    <w:rsid w:val="32E275D0"/>
    <w:rsid w:val="32E6A8EF"/>
    <w:rsid w:val="32EF3F4C"/>
    <w:rsid w:val="32F02EAE"/>
    <w:rsid w:val="32F4681B"/>
    <w:rsid w:val="33039339"/>
    <w:rsid w:val="33045D91"/>
    <w:rsid w:val="3309E951"/>
    <w:rsid w:val="331BBA3E"/>
    <w:rsid w:val="3334D4F2"/>
    <w:rsid w:val="33356EA0"/>
    <w:rsid w:val="3339C20D"/>
    <w:rsid w:val="334008CF"/>
    <w:rsid w:val="33464ADA"/>
    <w:rsid w:val="3348CB31"/>
    <w:rsid w:val="334C2750"/>
    <w:rsid w:val="337C1459"/>
    <w:rsid w:val="338530F3"/>
    <w:rsid w:val="339326BC"/>
    <w:rsid w:val="339AB9C5"/>
    <w:rsid w:val="33A8D67F"/>
    <w:rsid w:val="33AE0407"/>
    <w:rsid w:val="33B47E5E"/>
    <w:rsid w:val="33B92BED"/>
    <w:rsid w:val="33BB171B"/>
    <w:rsid w:val="33D0A225"/>
    <w:rsid w:val="33D98B78"/>
    <w:rsid w:val="33E191D8"/>
    <w:rsid w:val="33E6F9C3"/>
    <w:rsid w:val="33FEAA77"/>
    <w:rsid w:val="341715A4"/>
    <w:rsid w:val="342C8587"/>
    <w:rsid w:val="343272F9"/>
    <w:rsid w:val="343DB3A3"/>
    <w:rsid w:val="344000C5"/>
    <w:rsid w:val="346560AB"/>
    <w:rsid w:val="34720DAF"/>
    <w:rsid w:val="3477F177"/>
    <w:rsid w:val="348B2F62"/>
    <w:rsid w:val="349BFAFC"/>
    <w:rsid w:val="34A683C4"/>
    <w:rsid w:val="34AA90CB"/>
    <w:rsid w:val="34BC2EC8"/>
    <w:rsid w:val="34DA7C84"/>
    <w:rsid w:val="34DAD983"/>
    <w:rsid w:val="34E5DB87"/>
    <w:rsid w:val="34EA9C73"/>
    <w:rsid w:val="35183B64"/>
    <w:rsid w:val="35186709"/>
    <w:rsid w:val="35436FEE"/>
    <w:rsid w:val="355C6D19"/>
    <w:rsid w:val="356870A7"/>
    <w:rsid w:val="35966AA6"/>
    <w:rsid w:val="35A44A1D"/>
    <w:rsid w:val="35D05137"/>
    <w:rsid w:val="35E5A15E"/>
    <w:rsid w:val="35E5D7A5"/>
    <w:rsid w:val="361F366D"/>
    <w:rsid w:val="36461D63"/>
    <w:rsid w:val="367A665B"/>
    <w:rsid w:val="368A897A"/>
    <w:rsid w:val="368ECD30"/>
    <w:rsid w:val="36A6C181"/>
    <w:rsid w:val="36DB2383"/>
    <w:rsid w:val="36FD7769"/>
    <w:rsid w:val="370ED10C"/>
    <w:rsid w:val="372BB7BB"/>
    <w:rsid w:val="37320321"/>
    <w:rsid w:val="373BC768"/>
    <w:rsid w:val="3749FC0A"/>
    <w:rsid w:val="375AAAB0"/>
    <w:rsid w:val="37615D7A"/>
    <w:rsid w:val="376A13BB"/>
    <w:rsid w:val="377B0D1D"/>
    <w:rsid w:val="377BE478"/>
    <w:rsid w:val="3790933F"/>
    <w:rsid w:val="37AB6CCC"/>
    <w:rsid w:val="37B02FEB"/>
    <w:rsid w:val="37B6252A"/>
    <w:rsid w:val="37D31FAA"/>
    <w:rsid w:val="37E04AFB"/>
    <w:rsid w:val="37E0BFB2"/>
    <w:rsid w:val="37E2233D"/>
    <w:rsid w:val="37F69687"/>
    <w:rsid w:val="37FC9791"/>
    <w:rsid w:val="3828A6DD"/>
    <w:rsid w:val="38369CDC"/>
    <w:rsid w:val="383936E7"/>
    <w:rsid w:val="383EB078"/>
    <w:rsid w:val="384E9D8C"/>
    <w:rsid w:val="387DF507"/>
    <w:rsid w:val="38842193"/>
    <w:rsid w:val="389CA725"/>
    <w:rsid w:val="389E35D7"/>
    <w:rsid w:val="38B39146"/>
    <w:rsid w:val="38C3E822"/>
    <w:rsid w:val="38D2503D"/>
    <w:rsid w:val="38E444BB"/>
    <w:rsid w:val="38ED4482"/>
    <w:rsid w:val="38FBD78F"/>
    <w:rsid w:val="391173CF"/>
    <w:rsid w:val="39274BD8"/>
    <w:rsid w:val="392E3981"/>
    <w:rsid w:val="3938D1CE"/>
    <w:rsid w:val="3962B3D9"/>
    <w:rsid w:val="396309A7"/>
    <w:rsid w:val="397B8C9B"/>
    <w:rsid w:val="397FE793"/>
    <w:rsid w:val="39966370"/>
    <w:rsid w:val="399867F2"/>
    <w:rsid w:val="39B0E6E2"/>
    <w:rsid w:val="39B16FAB"/>
    <w:rsid w:val="39B1D66B"/>
    <w:rsid w:val="39C0311E"/>
    <w:rsid w:val="39CE5E85"/>
    <w:rsid w:val="39CFB05C"/>
    <w:rsid w:val="39E1E78B"/>
    <w:rsid w:val="39F04898"/>
    <w:rsid w:val="3A047577"/>
    <w:rsid w:val="3A12EC48"/>
    <w:rsid w:val="3A13A65C"/>
    <w:rsid w:val="3A13CF43"/>
    <w:rsid w:val="3A18D395"/>
    <w:rsid w:val="3A2A15F4"/>
    <w:rsid w:val="3A4806A5"/>
    <w:rsid w:val="3A559AF9"/>
    <w:rsid w:val="3A754F4A"/>
    <w:rsid w:val="3A810537"/>
    <w:rsid w:val="3A97FCFC"/>
    <w:rsid w:val="3A9D21F2"/>
    <w:rsid w:val="3A9E930A"/>
    <w:rsid w:val="3AA2B959"/>
    <w:rsid w:val="3AAB5642"/>
    <w:rsid w:val="3AB2052A"/>
    <w:rsid w:val="3AB74572"/>
    <w:rsid w:val="3AB82532"/>
    <w:rsid w:val="3ABF32F8"/>
    <w:rsid w:val="3AD4539A"/>
    <w:rsid w:val="3AD4A22F"/>
    <w:rsid w:val="3ADB7003"/>
    <w:rsid w:val="3AF07CEF"/>
    <w:rsid w:val="3AFB5FE4"/>
    <w:rsid w:val="3AFEF103"/>
    <w:rsid w:val="3B0386DF"/>
    <w:rsid w:val="3B0E8628"/>
    <w:rsid w:val="3B189BDA"/>
    <w:rsid w:val="3B198E86"/>
    <w:rsid w:val="3B19B542"/>
    <w:rsid w:val="3B4A65EC"/>
    <w:rsid w:val="3B512F73"/>
    <w:rsid w:val="3B556023"/>
    <w:rsid w:val="3B57DBA4"/>
    <w:rsid w:val="3B5AFAA2"/>
    <w:rsid w:val="3B62D3B0"/>
    <w:rsid w:val="3B658B13"/>
    <w:rsid w:val="3B729FC9"/>
    <w:rsid w:val="3B904B54"/>
    <w:rsid w:val="3B97ACD8"/>
    <w:rsid w:val="3BC070B1"/>
    <w:rsid w:val="3BCC9E81"/>
    <w:rsid w:val="3BCE3B87"/>
    <w:rsid w:val="3BD63CA8"/>
    <w:rsid w:val="3BEEA7E3"/>
    <w:rsid w:val="3BFC0D75"/>
    <w:rsid w:val="3C1687A7"/>
    <w:rsid w:val="3C2D9E5C"/>
    <w:rsid w:val="3C3C2659"/>
    <w:rsid w:val="3C3F2BB8"/>
    <w:rsid w:val="3C409E74"/>
    <w:rsid w:val="3C664B6F"/>
    <w:rsid w:val="3C6F1795"/>
    <w:rsid w:val="3C707290"/>
    <w:rsid w:val="3C89882F"/>
    <w:rsid w:val="3C8A7E66"/>
    <w:rsid w:val="3C95DD7F"/>
    <w:rsid w:val="3CAE2A7E"/>
    <w:rsid w:val="3CED49B9"/>
    <w:rsid w:val="3CF68FD0"/>
    <w:rsid w:val="3CF9E36E"/>
    <w:rsid w:val="3D0E4F4A"/>
    <w:rsid w:val="3D37D35E"/>
    <w:rsid w:val="3D3E1180"/>
    <w:rsid w:val="3D54594A"/>
    <w:rsid w:val="3D5C45FE"/>
    <w:rsid w:val="3D608596"/>
    <w:rsid w:val="3D631E5E"/>
    <w:rsid w:val="3D763DED"/>
    <w:rsid w:val="3D936F38"/>
    <w:rsid w:val="3D94486E"/>
    <w:rsid w:val="3DB06756"/>
    <w:rsid w:val="3DB6B9B4"/>
    <w:rsid w:val="3DBB8FDF"/>
    <w:rsid w:val="3DC98E1E"/>
    <w:rsid w:val="3DCF7803"/>
    <w:rsid w:val="3DD9CCD6"/>
    <w:rsid w:val="3DE9D160"/>
    <w:rsid w:val="3E04076F"/>
    <w:rsid w:val="3E0ED068"/>
    <w:rsid w:val="3E2ED453"/>
    <w:rsid w:val="3E2FAD9F"/>
    <w:rsid w:val="3E4A8A67"/>
    <w:rsid w:val="3E4CF5A2"/>
    <w:rsid w:val="3E4EFDBE"/>
    <w:rsid w:val="3E56959E"/>
    <w:rsid w:val="3E631994"/>
    <w:rsid w:val="3E6CE430"/>
    <w:rsid w:val="3E7D5A03"/>
    <w:rsid w:val="3E880162"/>
    <w:rsid w:val="3EA1F30D"/>
    <w:rsid w:val="3EA88D76"/>
    <w:rsid w:val="3EAB8B45"/>
    <w:rsid w:val="3EB91DF6"/>
    <w:rsid w:val="3EC112B4"/>
    <w:rsid w:val="3EC613FD"/>
    <w:rsid w:val="3EC81742"/>
    <w:rsid w:val="3EC8F0D5"/>
    <w:rsid w:val="3ED55CD6"/>
    <w:rsid w:val="3EDE8044"/>
    <w:rsid w:val="3EF2D38C"/>
    <w:rsid w:val="3F388826"/>
    <w:rsid w:val="3F6DEBBC"/>
    <w:rsid w:val="3F6F6CC5"/>
    <w:rsid w:val="3F7C83C7"/>
    <w:rsid w:val="3F7E0350"/>
    <w:rsid w:val="3F98108E"/>
    <w:rsid w:val="3F9F0F7E"/>
    <w:rsid w:val="3FAE54A9"/>
    <w:rsid w:val="3FF5505E"/>
    <w:rsid w:val="4019B7F3"/>
    <w:rsid w:val="401F7731"/>
    <w:rsid w:val="404918F3"/>
    <w:rsid w:val="40761DA9"/>
    <w:rsid w:val="407FE71A"/>
    <w:rsid w:val="4082973A"/>
    <w:rsid w:val="40953585"/>
    <w:rsid w:val="4095843E"/>
    <w:rsid w:val="40B5A5C5"/>
    <w:rsid w:val="40FC4A74"/>
    <w:rsid w:val="4102DE3B"/>
    <w:rsid w:val="4146D085"/>
    <w:rsid w:val="414BD139"/>
    <w:rsid w:val="415E00B1"/>
    <w:rsid w:val="417B9E89"/>
    <w:rsid w:val="417D1F17"/>
    <w:rsid w:val="4182CEE6"/>
    <w:rsid w:val="418910C4"/>
    <w:rsid w:val="41965B26"/>
    <w:rsid w:val="41B27FF7"/>
    <w:rsid w:val="41B2F645"/>
    <w:rsid w:val="41C5FC56"/>
    <w:rsid w:val="41CD0D08"/>
    <w:rsid w:val="420248B9"/>
    <w:rsid w:val="421E73E4"/>
    <w:rsid w:val="423092DF"/>
    <w:rsid w:val="4238C504"/>
    <w:rsid w:val="423F7300"/>
    <w:rsid w:val="425036DA"/>
    <w:rsid w:val="4259BBCA"/>
    <w:rsid w:val="427B6EA5"/>
    <w:rsid w:val="427C09F7"/>
    <w:rsid w:val="427C92FD"/>
    <w:rsid w:val="427F4D7D"/>
    <w:rsid w:val="429409DC"/>
    <w:rsid w:val="42AEE5F3"/>
    <w:rsid w:val="42B09172"/>
    <w:rsid w:val="42C6DB20"/>
    <w:rsid w:val="42DD4DDD"/>
    <w:rsid w:val="430C5378"/>
    <w:rsid w:val="431358C0"/>
    <w:rsid w:val="431A37A0"/>
    <w:rsid w:val="4320826D"/>
    <w:rsid w:val="4328AF8D"/>
    <w:rsid w:val="43492D76"/>
    <w:rsid w:val="434EDA8F"/>
    <w:rsid w:val="4355C737"/>
    <w:rsid w:val="4358EE37"/>
    <w:rsid w:val="436F8652"/>
    <w:rsid w:val="437FBAC8"/>
    <w:rsid w:val="439D60EB"/>
    <w:rsid w:val="43A94620"/>
    <w:rsid w:val="43AA480E"/>
    <w:rsid w:val="43AEA634"/>
    <w:rsid w:val="43BBEA63"/>
    <w:rsid w:val="43D14DC1"/>
    <w:rsid w:val="43F79CC8"/>
    <w:rsid w:val="4400D9C5"/>
    <w:rsid w:val="440C30F5"/>
    <w:rsid w:val="441631D4"/>
    <w:rsid w:val="4418CF4C"/>
    <w:rsid w:val="44272F29"/>
    <w:rsid w:val="446861DA"/>
    <w:rsid w:val="446C8ACE"/>
    <w:rsid w:val="446C9067"/>
    <w:rsid w:val="44746D99"/>
    <w:rsid w:val="447B71B7"/>
    <w:rsid w:val="4487AB5A"/>
    <w:rsid w:val="44896C06"/>
    <w:rsid w:val="448A7EDB"/>
    <w:rsid w:val="4496661F"/>
    <w:rsid w:val="449D12F7"/>
    <w:rsid w:val="44BE3F42"/>
    <w:rsid w:val="44CE0F6E"/>
    <w:rsid w:val="44DC6A8F"/>
    <w:rsid w:val="44E07109"/>
    <w:rsid w:val="44E5A26D"/>
    <w:rsid w:val="44E9A672"/>
    <w:rsid w:val="44EFF83C"/>
    <w:rsid w:val="450F0982"/>
    <w:rsid w:val="451F3600"/>
    <w:rsid w:val="4524AA6D"/>
    <w:rsid w:val="452675D7"/>
    <w:rsid w:val="453419A9"/>
    <w:rsid w:val="4542F238"/>
    <w:rsid w:val="4553EB6B"/>
    <w:rsid w:val="4562CC0F"/>
    <w:rsid w:val="456903DA"/>
    <w:rsid w:val="4574AA8E"/>
    <w:rsid w:val="45796588"/>
    <w:rsid w:val="458F7A46"/>
    <w:rsid w:val="45909149"/>
    <w:rsid w:val="4592E644"/>
    <w:rsid w:val="45B1A1BC"/>
    <w:rsid w:val="45C5D25D"/>
    <w:rsid w:val="45CBABB6"/>
    <w:rsid w:val="45D4BBCD"/>
    <w:rsid w:val="45DE2B15"/>
    <w:rsid w:val="461754D6"/>
    <w:rsid w:val="462CCD58"/>
    <w:rsid w:val="46436B87"/>
    <w:rsid w:val="4645FCFC"/>
    <w:rsid w:val="464606A3"/>
    <w:rsid w:val="46593247"/>
    <w:rsid w:val="465F7BBD"/>
    <w:rsid w:val="4672C7AD"/>
    <w:rsid w:val="4674A56D"/>
    <w:rsid w:val="46776E60"/>
    <w:rsid w:val="467C6923"/>
    <w:rsid w:val="469F6ADB"/>
    <w:rsid w:val="46B4411D"/>
    <w:rsid w:val="46C406B4"/>
    <w:rsid w:val="46C507BD"/>
    <w:rsid w:val="46CE1D65"/>
    <w:rsid w:val="46D4FF95"/>
    <w:rsid w:val="46DD3696"/>
    <w:rsid w:val="46EC31B2"/>
    <w:rsid w:val="46FAAD54"/>
    <w:rsid w:val="4703208B"/>
    <w:rsid w:val="4726395C"/>
    <w:rsid w:val="4739B28F"/>
    <w:rsid w:val="4746606F"/>
    <w:rsid w:val="47783F61"/>
    <w:rsid w:val="4794CEAC"/>
    <w:rsid w:val="47A92E60"/>
    <w:rsid w:val="47B71B30"/>
    <w:rsid w:val="47BEDAA9"/>
    <w:rsid w:val="47D51B0D"/>
    <w:rsid w:val="47D5962E"/>
    <w:rsid w:val="47DDA43F"/>
    <w:rsid w:val="47E6D14D"/>
    <w:rsid w:val="47F870C3"/>
    <w:rsid w:val="4805B030"/>
    <w:rsid w:val="48114381"/>
    <w:rsid w:val="481CABB7"/>
    <w:rsid w:val="4833A54F"/>
    <w:rsid w:val="4838169A"/>
    <w:rsid w:val="4838EA29"/>
    <w:rsid w:val="483C6B92"/>
    <w:rsid w:val="48564112"/>
    <w:rsid w:val="4880F32D"/>
    <w:rsid w:val="488D72CD"/>
    <w:rsid w:val="489322F3"/>
    <w:rsid w:val="489A6CD1"/>
    <w:rsid w:val="48A1FDD5"/>
    <w:rsid w:val="48BAF232"/>
    <w:rsid w:val="48C35D05"/>
    <w:rsid w:val="48E1D3DE"/>
    <w:rsid w:val="48E23043"/>
    <w:rsid w:val="49205E04"/>
    <w:rsid w:val="4922E178"/>
    <w:rsid w:val="49258329"/>
    <w:rsid w:val="49294A4F"/>
    <w:rsid w:val="49380F57"/>
    <w:rsid w:val="49447C38"/>
    <w:rsid w:val="495008C4"/>
    <w:rsid w:val="4952DA67"/>
    <w:rsid w:val="4956B57B"/>
    <w:rsid w:val="495FFC94"/>
    <w:rsid w:val="4981EDB8"/>
    <w:rsid w:val="498F8561"/>
    <w:rsid w:val="4992EFFE"/>
    <w:rsid w:val="49B375C3"/>
    <w:rsid w:val="49B5AD53"/>
    <w:rsid w:val="49EF205F"/>
    <w:rsid w:val="49FBDA1E"/>
    <w:rsid w:val="4A074C4F"/>
    <w:rsid w:val="4A1AB618"/>
    <w:rsid w:val="4A2B4E59"/>
    <w:rsid w:val="4A354DF5"/>
    <w:rsid w:val="4A35FDC7"/>
    <w:rsid w:val="4A4B30A8"/>
    <w:rsid w:val="4A4BBEFF"/>
    <w:rsid w:val="4A4D7843"/>
    <w:rsid w:val="4A5212CB"/>
    <w:rsid w:val="4A639C86"/>
    <w:rsid w:val="4A6C4AFB"/>
    <w:rsid w:val="4A7E00A4"/>
    <w:rsid w:val="4A85EE2A"/>
    <w:rsid w:val="4A953C35"/>
    <w:rsid w:val="4A9A7C62"/>
    <w:rsid w:val="4AA1FD6A"/>
    <w:rsid w:val="4AB6F3E9"/>
    <w:rsid w:val="4AC70654"/>
    <w:rsid w:val="4AE8EC37"/>
    <w:rsid w:val="4AF03D5A"/>
    <w:rsid w:val="4AFA2D1C"/>
    <w:rsid w:val="4B0AEBEB"/>
    <w:rsid w:val="4B14AB96"/>
    <w:rsid w:val="4B1841A7"/>
    <w:rsid w:val="4B484C6F"/>
    <w:rsid w:val="4B56B6DC"/>
    <w:rsid w:val="4B5F39C0"/>
    <w:rsid w:val="4B6ED509"/>
    <w:rsid w:val="4B8B6290"/>
    <w:rsid w:val="4BA04E99"/>
    <w:rsid w:val="4BA6A321"/>
    <w:rsid w:val="4BACCB2C"/>
    <w:rsid w:val="4BBFF3D5"/>
    <w:rsid w:val="4BD0597F"/>
    <w:rsid w:val="4BEDF575"/>
    <w:rsid w:val="4BFBE86C"/>
    <w:rsid w:val="4C2A21B2"/>
    <w:rsid w:val="4C2FFAE5"/>
    <w:rsid w:val="4C3CFE62"/>
    <w:rsid w:val="4C577C36"/>
    <w:rsid w:val="4C5CFA12"/>
    <w:rsid w:val="4C657F64"/>
    <w:rsid w:val="4C6B0E4A"/>
    <w:rsid w:val="4C7164AE"/>
    <w:rsid w:val="4C978A69"/>
    <w:rsid w:val="4CABBA39"/>
    <w:rsid w:val="4CB43DBE"/>
    <w:rsid w:val="4CC226F8"/>
    <w:rsid w:val="4CC95127"/>
    <w:rsid w:val="4CD92153"/>
    <w:rsid w:val="4CDE3A87"/>
    <w:rsid w:val="4CEF1639"/>
    <w:rsid w:val="4CF2B7A3"/>
    <w:rsid w:val="4D053196"/>
    <w:rsid w:val="4D06BCA9"/>
    <w:rsid w:val="4D141FBD"/>
    <w:rsid w:val="4D1582B3"/>
    <w:rsid w:val="4D312ECB"/>
    <w:rsid w:val="4D54B597"/>
    <w:rsid w:val="4D5B68E8"/>
    <w:rsid w:val="4D67D48E"/>
    <w:rsid w:val="4D6B8700"/>
    <w:rsid w:val="4D891C15"/>
    <w:rsid w:val="4D903686"/>
    <w:rsid w:val="4DCF4F91"/>
    <w:rsid w:val="4DD3E3CF"/>
    <w:rsid w:val="4DD8AA49"/>
    <w:rsid w:val="4DEE72EA"/>
    <w:rsid w:val="4DF3CF27"/>
    <w:rsid w:val="4DF434B2"/>
    <w:rsid w:val="4E06F640"/>
    <w:rsid w:val="4E2ADD22"/>
    <w:rsid w:val="4E2E7C47"/>
    <w:rsid w:val="4E407BD2"/>
    <w:rsid w:val="4E5FBE39"/>
    <w:rsid w:val="4E61011B"/>
    <w:rsid w:val="4E69589A"/>
    <w:rsid w:val="4EB7A896"/>
    <w:rsid w:val="4EC1AE45"/>
    <w:rsid w:val="4EF39476"/>
    <w:rsid w:val="4EFF8297"/>
    <w:rsid w:val="4F1DFC0A"/>
    <w:rsid w:val="4F235652"/>
    <w:rsid w:val="4F5B10DD"/>
    <w:rsid w:val="4F6490F8"/>
    <w:rsid w:val="4F6917C3"/>
    <w:rsid w:val="4FAA3497"/>
    <w:rsid w:val="4FB5B736"/>
    <w:rsid w:val="4FCA01AF"/>
    <w:rsid w:val="4FD77B51"/>
    <w:rsid w:val="4FDCDA83"/>
    <w:rsid w:val="4FE98AE8"/>
    <w:rsid w:val="4FF3D7F7"/>
    <w:rsid w:val="4FFBB710"/>
    <w:rsid w:val="50038FD8"/>
    <w:rsid w:val="5005561F"/>
    <w:rsid w:val="5013415A"/>
    <w:rsid w:val="5023BD1E"/>
    <w:rsid w:val="505CB216"/>
    <w:rsid w:val="505D5D70"/>
    <w:rsid w:val="506BE777"/>
    <w:rsid w:val="507ACF56"/>
    <w:rsid w:val="5092AD28"/>
    <w:rsid w:val="50BCF773"/>
    <w:rsid w:val="50D61FD0"/>
    <w:rsid w:val="50DDBE09"/>
    <w:rsid w:val="50DE1184"/>
    <w:rsid w:val="50E26A35"/>
    <w:rsid w:val="50E306CD"/>
    <w:rsid w:val="50F7D2EE"/>
    <w:rsid w:val="50FB0EA4"/>
    <w:rsid w:val="50FE147C"/>
    <w:rsid w:val="510C339E"/>
    <w:rsid w:val="512B6FE9"/>
    <w:rsid w:val="51513277"/>
    <w:rsid w:val="51518797"/>
    <w:rsid w:val="5153CCB0"/>
    <w:rsid w:val="516D2543"/>
    <w:rsid w:val="518978AB"/>
    <w:rsid w:val="51A08F1D"/>
    <w:rsid w:val="51A7427D"/>
    <w:rsid w:val="51AD9CBB"/>
    <w:rsid w:val="51B81C3C"/>
    <w:rsid w:val="51DFCC59"/>
    <w:rsid w:val="51E17F58"/>
    <w:rsid w:val="51F6A299"/>
    <w:rsid w:val="5206B95B"/>
    <w:rsid w:val="52154D18"/>
    <w:rsid w:val="521994E9"/>
    <w:rsid w:val="522E7575"/>
    <w:rsid w:val="5231A079"/>
    <w:rsid w:val="523A0539"/>
    <w:rsid w:val="52425AEF"/>
    <w:rsid w:val="5243D768"/>
    <w:rsid w:val="5258C7D4"/>
    <w:rsid w:val="526ABF0D"/>
    <w:rsid w:val="52740C3C"/>
    <w:rsid w:val="5292EF17"/>
    <w:rsid w:val="529C130D"/>
    <w:rsid w:val="52B5CCCC"/>
    <w:rsid w:val="52C60B6F"/>
    <w:rsid w:val="52C7404A"/>
    <w:rsid w:val="52CE9140"/>
    <w:rsid w:val="52D3290B"/>
    <w:rsid w:val="52D35563"/>
    <w:rsid w:val="52E4B319"/>
    <w:rsid w:val="52EDFF98"/>
    <w:rsid w:val="52FB698D"/>
    <w:rsid w:val="53112E83"/>
    <w:rsid w:val="532C73BB"/>
    <w:rsid w:val="534F71CF"/>
    <w:rsid w:val="535814F5"/>
    <w:rsid w:val="537FD56C"/>
    <w:rsid w:val="5383944F"/>
    <w:rsid w:val="5391BD57"/>
    <w:rsid w:val="539B8FB9"/>
    <w:rsid w:val="53A01573"/>
    <w:rsid w:val="53A289BC"/>
    <w:rsid w:val="53AD0E4C"/>
    <w:rsid w:val="53B11D79"/>
    <w:rsid w:val="53C947A5"/>
    <w:rsid w:val="53DF5DBF"/>
    <w:rsid w:val="53E8B200"/>
    <w:rsid w:val="53EA4284"/>
    <w:rsid w:val="53FB3372"/>
    <w:rsid w:val="5438D2C9"/>
    <w:rsid w:val="543DEC31"/>
    <w:rsid w:val="544797F2"/>
    <w:rsid w:val="544BBCDC"/>
    <w:rsid w:val="54A69090"/>
    <w:rsid w:val="54B21145"/>
    <w:rsid w:val="54D69009"/>
    <w:rsid w:val="54DCA8B9"/>
    <w:rsid w:val="54E8B4F4"/>
    <w:rsid w:val="54F15EDA"/>
    <w:rsid w:val="54FB0451"/>
    <w:rsid w:val="5516A684"/>
    <w:rsid w:val="551A08D7"/>
    <w:rsid w:val="5526BCE8"/>
    <w:rsid w:val="553D754C"/>
    <w:rsid w:val="553E5A1D"/>
    <w:rsid w:val="554CEDDA"/>
    <w:rsid w:val="555EFF9B"/>
    <w:rsid w:val="556503D4"/>
    <w:rsid w:val="55654B6D"/>
    <w:rsid w:val="55687EA2"/>
    <w:rsid w:val="55A05573"/>
    <w:rsid w:val="55ABC2C0"/>
    <w:rsid w:val="55B83E5F"/>
    <w:rsid w:val="55B866B0"/>
    <w:rsid w:val="55BBA2EF"/>
    <w:rsid w:val="55C6F355"/>
    <w:rsid w:val="55DF4C95"/>
    <w:rsid w:val="55F522F0"/>
    <w:rsid w:val="56042233"/>
    <w:rsid w:val="560C991A"/>
    <w:rsid w:val="560F6186"/>
    <w:rsid w:val="5612A0EB"/>
    <w:rsid w:val="56146FE6"/>
    <w:rsid w:val="56167DC1"/>
    <w:rsid w:val="563823B2"/>
    <w:rsid w:val="56386329"/>
    <w:rsid w:val="5644169D"/>
    <w:rsid w:val="564ED56F"/>
    <w:rsid w:val="569860E1"/>
    <w:rsid w:val="56A05659"/>
    <w:rsid w:val="56BED099"/>
    <w:rsid w:val="56DCD482"/>
    <w:rsid w:val="56E7ED31"/>
    <w:rsid w:val="56F8E7EA"/>
    <w:rsid w:val="572128D5"/>
    <w:rsid w:val="573B2F4C"/>
    <w:rsid w:val="5761DF79"/>
    <w:rsid w:val="57643201"/>
    <w:rsid w:val="57647132"/>
    <w:rsid w:val="57911129"/>
    <w:rsid w:val="5795AF5A"/>
    <w:rsid w:val="57AFB08A"/>
    <w:rsid w:val="57B09C58"/>
    <w:rsid w:val="57BCBD46"/>
    <w:rsid w:val="57BF5893"/>
    <w:rsid w:val="57D8F21C"/>
    <w:rsid w:val="57E79876"/>
    <w:rsid w:val="57EB1717"/>
    <w:rsid w:val="57F6C611"/>
    <w:rsid w:val="580425F5"/>
    <w:rsid w:val="580E315A"/>
    <w:rsid w:val="5810AD60"/>
    <w:rsid w:val="5821ADD3"/>
    <w:rsid w:val="5827E03B"/>
    <w:rsid w:val="582A7EF4"/>
    <w:rsid w:val="582CA5DB"/>
    <w:rsid w:val="58319A45"/>
    <w:rsid w:val="5836E11D"/>
    <w:rsid w:val="586E6641"/>
    <w:rsid w:val="58742C3D"/>
    <w:rsid w:val="58A02B42"/>
    <w:rsid w:val="58A43CCA"/>
    <w:rsid w:val="58CA1754"/>
    <w:rsid w:val="58CC0691"/>
    <w:rsid w:val="590B0283"/>
    <w:rsid w:val="591414E7"/>
    <w:rsid w:val="59234833"/>
    <w:rsid w:val="593E663B"/>
    <w:rsid w:val="5940181B"/>
    <w:rsid w:val="596912C6"/>
    <w:rsid w:val="598978B2"/>
    <w:rsid w:val="599586F5"/>
    <w:rsid w:val="59AE0A07"/>
    <w:rsid w:val="59B8FA9E"/>
    <w:rsid w:val="59D197C0"/>
    <w:rsid w:val="59D6952E"/>
    <w:rsid w:val="59D7E8A4"/>
    <w:rsid w:val="59E4C812"/>
    <w:rsid w:val="59F8F297"/>
    <w:rsid w:val="5A0133F3"/>
    <w:rsid w:val="5A2D2F39"/>
    <w:rsid w:val="5A2DD435"/>
    <w:rsid w:val="5A38A877"/>
    <w:rsid w:val="5A412BCB"/>
    <w:rsid w:val="5A4377EB"/>
    <w:rsid w:val="5A615D00"/>
    <w:rsid w:val="5A8003B8"/>
    <w:rsid w:val="5A8F2DFA"/>
    <w:rsid w:val="5AA59CC2"/>
    <w:rsid w:val="5ABDDAB9"/>
    <w:rsid w:val="5AC3D6E9"/>
    <w:rsid w:val="5AC5792A"/>
    <w:rsid w:val="5AD6E138"/>
    <w:rsid w:val="5B12F0C6"/>
    <w:rsid w:val="5B221875"/>
    <w:rsid w:val="5B3F0282"/>
    <w:rsid w:val="5B6392A2"/>
    <w:rsid w:val="5B6BD517"/>
    <w:rsid w:val="5B857D39"/>
    <w:rsid w:val="5B859935"/>
    <w:rsid w:val="5BA6E106"/>
    <w:rsid w:val="5BAB5C27"/>
    <w:rsid w:val="5BBFD0D9"/>
    <w:rsid w:val="5BC10187"/>
    <w:rsid w:val="5BC6B005"/>
    <w:rsid w:val="5C0B0AEC"/>
    <w:rsid w:val="5C0CE89F"/>
    <w:rsid w:val="5C1E3F26"/>
    <w:rsid w:val="5C44A697"/>
    <w:rsid w:val="5C49A389"/>
    <w:rsid w:val="5C665427"/>
    <w:rsid w:val="5C744F8C"/>
    <w:rsid w:val="5C7EBA8F"/>
    <w:rsid w:val="5C91B905"/>
    <w:rsid w:val="5C9C7C68"/>
    <w:rsid w:val="5CBC08C7"/>
    <w:rsid w:val="5CBED202"/>
    <w:rsid w:val="5CC10A79"/>
    <w:rsid w:val="5CCCE467"/>
    <w:rsid w:val="5CE7ABB1"/>
    <w:rsid w:val="5CF9AD88"/>
    <w:rsid w:val="5CFCB8A4"/>
    <w:rsid w:val="5D193378"/>
    <w:rsid w:val="5D436AE6"/>
    <w:rsid w:val="5D63DE84"/>
    <w:rsid w:val="5D7148A0"/>
    <w:rsid w:val="5D814B67"/>
    <w:rsid w:val="5D9163B5"/>
    <w:rsid w:val="5D93EA5D"/>
    <w:rsid w:val="5DA7A5C0"/>
    <w:rsid w:val="5DAB1824"/>
    <w:rsid w:val="5DAFF355"/>
    <w:rsid w:val="5DC4DE6C"/>
    <w:rsid w:val="5DD551DB"/>
    <w:rsid w:val="5DDA7B02"/>
    <w:rsid w:val="5DFEFEBB"/>
    <w:rsid w:val="5E07EABE"/>
    <w:rsid w:val="5E5561F1"/>
    <w:rsid w:val="5E5AA263"/>
    <w:rsid w:val="5E62B407"/>
    <w:rsid w:val="5E63C13B"/>
    <w:rsid w:val="5EA3B526"/>
    <w:rsid w:val="5EA7E98D"/>
    <w:rsid w:val="5EA8DAB4"/>
    <w:rsid w:val="5EB2FF32"/>
    <w:rsid w:val="5EB4C272"/>
    <w:rsid w:val="5ECD5481"/>
    <w:rsid w:val="5EDF260B"/>
    <w:rsid w:val="5EE824EF"/>
    <w:rsid w:val="5F17CC0D"/>
    <w:rsid w:val="5F1D1BC8"/>
    <w:rsid w:val="5F2EAE16"/>
    <w:rsid w:val="5F58A9AB"/>
    <w:rsid w:val="5F59C6AE"/>
    <w:rsid w:val="5F712803"/>
    <w:rsid w:val="5F73A14C"/>
    <w:rsid w:val="5F874F2D"/>
    <w:rsid w:val="5F918D83"/>
    <w:rsid w:val="5FBB08AF"/>
    <w:rsid w:val="5FC25CE2"/>
    <w:rsid w:val="5FD50EB4"/>
    <w:rsid w:val="5FDD2AA8"/>
    <w:rsid w:val="5FE1B1CB"/>
    <w:rsid w:val="5FF96C79"/>
    <w:rsid w:val="601DDF50"/>
    <w:rsid w:val="60316542"/>
    <w:rsid w:val="603ABB04"/>
    <w:rsid w:val="6044AF99"/>
    <w:rsid w:val="60453017"/>
    <w:rsid w:val="604BFA92"/>
    <w:rsid w:val="6057362D"/>
    <w:rsid w:val="605D30E1"/>
    <w:rsid w:val="6064497E"/>
    <w:rsid w:val="60805DE8"/>
    <w:rsid w:val="6083F550"/>
    <w:rsid w:val="6088FA4A"/>
    <w:rsid w:val="60A1DB02"/>
    <w:rsid w:val="60AB2D4D"/>
    <w:rsid w:val="60B705A1"/>
    <w:rsid w:val="60C3ABB3"/>
    <w:rsid w:val="60D3C14B"/>
    <w:rsid w:val="60ED822D"/>
    <w:rsid w:val="6104BEDA"/>
    <w:rsid w:val="610F71AD"/>
    <w:rsid w:val="612BE2DD"/>
    <w:rsid w:val="613D1ED9"/>
    <w:rsid w:val="614616B7"/>
    <w:rsid w:val="614B2452"/>
    <w:rsid w:val="616F98E7"/>
    <w:rsid w:val="617FD240"/>
    <w:rsid w:val="61A916E3"/>
    <w:rsid w:val="61B56E64"/>
    <w:rsid w:val="61CA48D9"/>
    <w:rsid w:val="61D4E65F"/>
    <w:rsid w:val="61DA1769"/>
    <w:rsid w:val="61E13EE8"/>
    <w:rsid w:val="61EA5621"/>
    <w:rsid w:val="61EFB182"/>
    <w:rsid w:val="61F046A8"/>
    <w:rsid w:val="61FA1330"/>
    <w:rsid w:val="6206DCDB"/>
    <w:rsid w:val="62370C39"/>
    <w:rsid w:val="623FF2F2"/>
    <w:rsid w:val="6249120A"/>
    <w:rsid w:val="624D5027"/>
    <w:rsid w:val="624E81F1"/>
    <w:rsid w:val="624FCB4E"/>
    <w:rsid w:val="626109E9"/>
    <w:rsid w:val="62682CD5"/>
    <w:rsid w:val="626D91A3"/>
    <w:rsid w:val="62811CC0"/>
    <w:rsid w:val="62A36901"/>
    <w:rsid w:val="62AF5FE9"/>
    <w:rsid w:val="62B8F56F"/>
    <w:rsid w:val="62BCFE6E"/>
    <w:rsid w:val="63057960"/>
    <w:rsid w:val="6312259A"/>
    <w:rsid w:val="63320D77"/>
    <w:rsid w:val="633526FC"/>
    <w:rsid w:val="63367F88"/>
    <w:rsid w:val="6336B27A"/>
    <w:rsid w:val="633BBFEF"/>
    <w:rsid w:val="634E1D35"/>
    <w:rsid w:val="635F9FE2"/>
    <w:rsid w:val="63837527"/>
    <w:rsid w:val="6391D35D"/>
    <w:rsid w:val="6397E6DC"/>
    <w:rsid w:val="639D3F16"/>
    <w:rsid w:val="63A36ACF"/>
    <w:rsid w:val="63A78713"/>
    <w:rsid w:val="63AFD916"/>
    <w:rsid w:val="63D75CD3"/>
    <w:rsid w:val="63F08CEB"/>
    <w:rsid w:val="63F48FB8"/>
    <w:rsid w:val="6416CB45"/>
    <w:rsid w:val="642F84F5"/>
    <w:rsid w:val="64392137"/>
    <w:rsid w:val="644E3E43"/>
    <w:rsid w:val="64554EFF"/>
    <w:rsid w:val="6468555B"/>
    <w:rsid w:val="6470474B"/>
    <w:rsid w:val="64B6D41E"/>
    <w:rsid w:val="64D3D16D"/>
    <w:rsid w:val="64D41126"/>
    <w:rsid w:val="64DD517D"/>
    <w:rsid w:val="6506F4C5"/>
    <w:rsid w:val="651AECE9"/>
    <w:rsid w:val="651D8ED0"/>
    <w:rsid w:val="65254F1E"/>
    <w:rsid w:val="65380C42"/>
    <w:rsid w:val="653E1986"/>
    <w:rsid w:val="6544D4A0"/>
    <w:rsid w:val="6574B9C4"/>
    <w:rsid w:val="657FCC20"/>
    <w:rsid w:val="658D4296"/>
    <w:rsid w:val="6590AC3B"/>
    <w:rsid w:val="659448A9"/>
    <w:rsid w:val="65A24EA1"/>
    <w:rsid w:val="65A41674"/>
    <w:rsid w:val="65A7019F"/>
    <w:rsid w:val="65AE0C1D"/>
    <w:rsid w:val="65B37002"/>
    <w:rsid w:val="65B3C3D5"/>
    <w:rsid w:val="65CBEB36"/>
    <w:rsid w:val="65CD4FBB"/>
    <w:rsid w:val="65CD7E07"/>
    <w:rsid w:val="65DF3E0B"/>
    <w:rsid w:val="65E66009"/>
    <w:rsid w:val="65EBECF4"/>
    <w:rsid w:val="65F2FE67"/>
    <w:rsid w:val="6608406F"/>
    <w:rsid w:val="661B002C"/>
    <w:rsid w:val="6625038B"/>
    <w:rsid w:val="66349E14"/>
    <w:rsid w:val="668126F6"/>
    <w:rsid w:val="668FA2B1"/>
    <w:rsid w:val="66A153BA"/>
    <w:rsid w:val="66A7780E"/>
    <w:rsid w:val="66ACE104"/>
    <w:rsid w:val="66CFE66F"/>
    <w:rsid w:val="66D1D0CF"/>
    <w:rsid w:val="66E7CF6E"/>
    <w:rsid w:val="67022CC6"/>
    <w:rsid w:val="673051DA"/>
    <w:rsid w:val="6759725D"/>
    <w:rsid w:val="675BB6F4"/>
    <w:rsid w:val="67607FAA"/>
    <w:rsid w:val="677BCD9A"/>
    <w:rsid w:val="67821398"/>
    <w:rsid w:val="6786A440"/>
    <w:rsid w:val="67B0BB34"/>
    <w:rsid w:val="67BD811E"/>
    <w:rsid w:val="67C70ACB"/>
    <w:rsid w:val="67D4D560"/>
    <w:rsid w:val="67F2A4F8"/>
    <w:rsid w:val="680F4A8D"/>
    <w:rsid w:val="68124201"/>
    <w:rsid w:val="681C79F7"/>
    <w:rsid w:val="683F3894"/>
    <w:rsid w:val="68425C13"/>
    <w:rsid w:val="685719E8"/>
    <w:rsid w:val="686E41A8"/>
    <w:rsid w:val="68755E6F"/>
    <w:rsid w:val="688B6FCD"/>
    <w:rsid w:val="68C7580D"/>
    <w:rsid w:val="68E81BE3"/>
    <w:rsid w:val="692FE247"/>
    <w:rsid w:val="6949FD39"/>
    <w:rsid w:val="694F0C43"/>
    <w:rsid w:val="69754CFC"/>
    <w:rsid w:val="6982F610"/>
    <w:rsid w:val="698B99F7"/>
    <w:rsid w:val="699748FA"/>
    <w:rsid w:val="699A4603"/>
    <w:rsid w:val="69ADB796"/>
    <w:rsid w:val="69B3390D"/>
    <w:rsid w:val="69C3E32A"/>
    <w:rsid w:val="69EC270E"/>
    <w:rsid w:val="6A095348"/>
    <w:rsid w:val="6A0ABDB6"/>
    <w:rsid w:val="6A11FD21"/>
    <w:rsid w:val="6A2752AF"/>
    <w:rsid w:val="6A41D61D"/>
    <w:rsid w:val="6A4AD618"/>
    <w:rsid w:val="6A66C4FF"/>
    <w:rsid w:val="6A7BFB00"/>
    <w:rsid w:val="6A7D724D"/>
    <w:rsid w:val="6ADFD550"/>
    <w:rsid w:val="6AEF34AD"/>
    <w:rsid w:val="6AF603A9"/>
    <w:rsid w:val="6B0CA1A7"/>
    <w:rsid w:val="6B0DD376"/>
    <w:rsid w:val="6B1E08E4"/>
    <w:rsid w:val="6B2B6DD3"/>
    <w:rsid w:val="6B65A610"/>
    <w:rsid w:val="6B680265"/>
    <w:rsid w:val="6B6EC1BE"/>
    <w:rsid w:val="6B770506"/>
    <w:rsid w:val="6B8E85EE"/>
    <w:rsid w:val="6B95A2C7"/>
    <w:rsid w:val="6BA85D8D"/>
    <w:rsid w:val="6BAA4547"/>
    <w:rsid w:val="6BAA8F99"/>
    <w:rsid w:val="6BB681EA"/>
    <w:rsid w:val="6BCBACF1"/>
    <w:rsid w:val="6BDA40AE"/>
    <w:rsid w:val="6BE87261"/>
    <w:rsid w:val="6BE913D0"/>
    <w:rsid w:val="6C1881A8"/>
    <w:rsid w:val="6C232819"/>
    <w:rsid w:val="6C3E9C0B"/>
    <w:rsid w:val="6C44DEA1"/>
    <w:rsid w:val="6C6D76BF"/>
    <w:rsid w:val="6C6ED6D3"/>
    <w:rsid w:val="6C8A255E"/>
    <w:rsid w:val="6CC12F78"/>
    <w:rsid w:val="6CED589C"/>
    <w:rsid w:val="6CF6B247"/>
    <w:rsid w:val="6D44CFCA"/>
    <w:rsid w:val="6D4898A2"/>
    <w:rsid w:val="6D65A601"/>
    <w:rsid w:val="6D665EB5"/>
    <w:rsid w:val="6D72D0D2"/>
    <w:rsid w:val="6D8BAF6F"/>
    <w:rsid w:val="6D8CB7F2"/>
    <w:rsid w:val="6DAB33FC"/>
    <w:rsid w:val="6DD0D496"/>
    <w:rsid w:val="6DD2E5FE"/>
    <w:rsid w:val="6DE4E3E2"/>
    <w:rsid w:val="6DE9A944"/>
    <w:rsid w:val="6DE9B96A"/>
    <w:rsid w:val="6E066A52"/>
    <w:rsid w:val="6E2ABA21"/>
    <w:rsid w:val="6E3033A8"/>
    <w:rsid w:val="6E450CAF"/>
    <w:rsid w:val="6E55751F"/>
    <w:rsid w:val="6E5AE35E"/>
    <w:rsid w:val="6E5DA3B0"/>
    <w:rsid w:val="6E63C8F7"/>
    <w:rsid w:val="6E6F9D50"/>
    <w:rsid w:val="6E84EB54"/>
    <w:rsid w:val="6E8993EA"/>
    <w:rsid w:val="6E8FEBF4"/>
    <w:rsid w:val="6E984781"/>
    <w:rsid w:val="6EB03755"/>
    <w:rsid w:val="6EB43397"/>
    <w:rsid w:val="6EE6F60E"/>
    <w:rsid w:val="6EEA352D"/>
    <w:rsid w:val="6EECCFA0"/>
    <w:rsid w:val="6EFAB151"/>
    <w:rsid w:val="6F005D21"/>
    <w:rsid w:val="6F07C3D6"/>
    <w:rsid w:val="6F174703"/>
    <w:rsid w:val="6F226F86"/>
    <w:rsid w:val="6F31366B"/>
    <w:rsid w:val="6F4CB197"/>
    <w:rsid w:val="6F5AEAB1"/>
    <w:rsid w:val="6F688770"/>
    <w:rsid w:val="6F7BB13D"/>
    <w:rsid w:val="6F93369C"/>
    <w:rsid w:val="6FC3B3D3"/>
    <w:rsid w:val="6FDB09B6"/>
    <w:rsid w:val="6FECAFC0"/>
    <w:rsid w:val="6FF2305B"/>
    <w:rsid w:val="6FF93638"/>
    <w:rsid w:val="70085C32"/>
    <w:rsid w:val="7028093C"/>
    <w:rsid w:val="702F9A6E"/>
    <w:rsid w:val="70303BCB"/>
    <w:rsid w:val="7032FEA6"/>
    <w:rsid w:val="703B03EC"/>
    <w:rsid w:val="70685123"/>
    <w:rsid w:val="708FB40E"/>
    <w:rsid w:val="70AA953B"/>
    <w:rsid w:val="70EFE208"/>
    <w:rsid w:val="70F0D66C"/>
    <w:rsid w:val="70F38590"/>
    <w:rsid w:val="70FC540E"/>
    <w:rsid w:val="7124D038"/>
    <w:rsid w:val="712B03ED"/>
    <w:rsid w:val="71417A93"/>
    <w:rsid w:val="7155E4BE"/>
    <w:rsid w:val="716E080A"/>
    <w:rsid w:val="71738E7B"/>
    <w:rsid w:val="71872EB6"/>
    <w:rsid w:val="71A52295"/>
    <w:rsid w:val="71CC3C74"/>
    <w:rsid w:val="71D43951"/>
    <w:rsid w:val="71E2E97B"/>
    <w:rsid w:val="71E68B48"/>
    <w:rsid w:val="720BB6EF"/>
    <w:rsid w:val="72197769"/>
    <w:rsid w:val="72397A45"/>
    <w:rsid w:val="724314A6"/>
    <w:rsid w:val="72671A95"/>
    <w:rsid w:val="72D1BED8"/>
    <w:rsid w:val="72EA7914"/>
    <w:rsid w:val="72EEE69A"/>
    <w:rsid w:val="7304685B"/>
    <w:rsid w:val="7312AD0F"/>
    <w:rsid w:val="7321B6CA"/>
    <w:rsid w:val="7325787B"/>
    <w:rsid w:val="733095AB"/>
    <w:rsid w:val="733B7D52"/>
    <w:rsid w:val="733F3D63"/>
    <w:rsid w:val="7344699E"/>
    <w:rsid w:val="734F75FC"/>
    <w:rsid w:val="736113F9"/>
    <w:rsid w:val="73623D92"/>
    <w:rsid w:val="736BD543"/>
    <w:rsid w:val="736EE1BC"/>
    <w:rsid w:val="737EB9DC"/>
    <w:rsid w:val="73855D8D"/>
    <w:rsid w:val="739FF1E5"/>
    <w:rsid w:val="73A6F712"/>
    <w:rsid w:val="73A911FD"/>
    <w:rsid w:val="73ABAD9E"/>
    <w:rsid w:val="73B31136"/>
    <w:rsid w:val="73BD569B"/>
    <w:rsid w:val="73EFA737"/>
    <w:rsid w:val="73F9D340"/>
    <w:rsid w:val="740494D0"/>
    <w:rsid w:val="7428FF25"/>
    <w:rsid w:val="7430278B"/>
    <w:rsid w:val="74323A76"/>
    <w:rsid w:val="7433DC88"/>
    <w:rsid w:val="74438F8A"/>
    <w:rsid w:val="7476D50C"/>
    <w:rsid w:val="74791B55"/>
    <w:rsid w:val="747DF80E"/>
    <w:rsid w:val="748FF5BA"/>
    <w:rsid w:val="749230F1"/>
    <w:rsid w:val="7498EC2E"/>
    <w:rsid w:val="74AA30B6"/>
    <w:rsid w:val="74C15595"/>
    <w:rsid w:val="74C9D949"/>
    <w:rsid w:val="74D0680E"/>
    <w:rsid w:val="74E4A54A"/>
    <w:rsid w:val="74EC8535"/>
    <w:rsid w:val="74EFAFE2"/>
    <w:rsid w:val="7506943C"/>
    <w:rsid w:val="7506A433"/>
    <w:rsid w:val="751A8A3D"/>
    <w:rsid w:val="75285BF6"/>
    <w:rsid w:val="7539D781"/>
    <w:rsid w:val="755F49F2"/>
    <w:rsid w:val="756AD9AB"/>
    <w:rsid w:val="758F4C89"/>
    <w:rsid w:val="75AA6E9C"/>
    <w:rsid w:val="75C34DA8"/>
    <w:rsid w:val="75C66256"/>
    <w:rsid w:val="75D0C8F5"/>
    <w:rsid w:val="75DCB655"/>
    <w:rsid w:val="75EDD39E"/>
    <w:rsid w:val="75F435A8"/>
    <w:rsid w:val="75F5BE95"/>
    <w:rsid w:val="7607C2A4"/>
    <w:rsid w:val="762EDB9A"/>
    <w:rsid w:val="7660F417"/>
    <w:rsid w:val="76AEA18B"/>
    <w:rsid w:val="76B39CA8"/>
    <w:rsid w:val="76B65A9E"/>
    <w:rsid w:val="76B8F575"/>
    <w:rsid w:val="76C28C94"/>
    <w:rsid w:val="76EDA097"/>
    <w:rsid w:val="772276AA"/>
    <w:rsid w:val="7726154B"/>
    <w:rsid w:val="772F16DA"/>
    <w:rsid w:val="77341B75"/>
    <w:rsid w:val="7735A0C7"/>
    <w:rsid w:val="77364603"/>
    <w:rsid w:val="7743FA7F"/>
    <w:rsid w:val="77463EFD"/>
    <w:rsid w:val="775370F9"/>
    <w:rsid w:val="7755D5EE"/>
    <w:rsid w:val="775F4C57"/>
    <w:rsid w:val="7768814C"/>
    <w:rsid w:val="777F2B9A"/>
    <w:rsid w:val="778094F8"/>
    <w:rsid w:val="778ADE8F"/>
    <w:rsid w:val="7798C766"/>
    <w:rsid w:val="779CC481"/>
    <w:rsid w:val="77AA3D59"/>
    <w:rsid w:val="77CE9069"/>
    <w:rsid w:val="77E1ECF8"/>
    <w:rsid w:val="77E3D553"/>
    <w:rsid w:val="77E8FA2E"/>
    <w:rsid w:val="77ED74CC"/>
    <w:rsid w:val="781C460C"/>
    <w:rsid w:val="7827926F"/>
    <w:rsid w:val="78302A3C"/>
    <w:rsid w:val="78377978"/>
    <w:rsid w:val="7845FD5C"/>
    <w:rsid w:val="785EDF19"/>
    <w:rsid w:val="78618059"/>
    <w:rsid w:val="7871F7D8"/>
    <w:rsid w:val="787D7A70"/>
    <w:rsid w:val="78861111"/>
    <w:rsid w:val="789091DB"/>
    <w:rsid w:val="789CE081"/>
    <w:rsid w:val="78BEDD96"/>
    <w:rsid w:val="78D818B1"/>
    <w:rsid w:val="78E914A7"/>
    <w:rsid w:val="78EF415A"/>
    <w:rsid w:val="78F63CFA"/>
    <w:rsid w:val="7901E9F4"/>
    <w:rsid w:val="79097BC1"/>
    <w:rsid w:val="791B1CB8"/>
    <w:rsid w:val="792F0DDB"/>
    <w:rsid w:val="793C4606"/>
    <w:rsid w:val="7940EB6F"/>
    <w:rsid w:val="7965A214"/>
    <w:rsid w:val="797F74C9"/>
    <w:rsid w:val="79978B0A"/>
    <w:rsid w:val="79ACA87E"/>
    <w:rsid w:val="79AE464F"/>
    <w:rsid w:val="79B148FD"/>
    <w:rsid w:val="79B8166D"/>
    <w:rsid w:val="79BC6BAD"/>
    <w:rsid w:val="79BC6D72"/>
    <w:rsid w:val="79EC817F"/>
    <w:rsid w:val="7A0DDAC0"/>
    <w:rsid w:val="7A1C5845"/>
    <w:rsid w:val="7A30CA13"/>
    <w:rsid w:val="7A45517E"/>
    <w:rsid w:val="7A480CE3"/>
    <w:rsid w:val="7A561785"/>
    <w:rsid w:val="7A5F81E1"/>
    <w:rsid w:val="7A6CF819"/>
    <w:rsid w:val="7A740AC4"/>
    <w:rsid w:val="7A7D5851"/>
    <w:rsid w:val="7A8010C5"/>
    <w:rsid w:val="7A927BAA"/>
    <w:rsid w:val="7A9D7B82"/>
    <w:rsid w:val="7A9ECFB4"/>
    <w:rsid w:val="7AAAF853"/>
    <w:rsid w:val="7AC1B637"/>
    <w:rsid w:val="7ADCD0BD"/>
    <w:rsid w:val="7B46ADD1"/>
    <w:rsid w:val="7B4A09C0"/>
    <w:rsid w:val="7B53E6CE"/>
    <w:rsid w:val="7B557C4D"/>
    <w:rsid w:val="7B9A78CA"/>
    <w:rsid w:val="7BC204F2"/>
    <w:rsid w:val="7BE4DD55"/>
    <w:rsid w:val="7BEABE36"/>
    <w:rsid w:val="7BF5AF5F"/>
    <w:rsid w:val="7C0222E1"/>
    <w:rsid w:val="7C03A4B4"/>
    <w:rsid w:val="7C257A6D"/>
    <w:rsid w:val="7C27F02E"/>
    <w:rsid w:val="7C2B78A3"/>
    <w:rsid w:val="7C4394F2"/>
    <w:rsid w:val="7C5A0BD1"/>
    <w:rsid w:val="7C807345"/>
    <w:rsid w:val="7C841A79"/>
    <w:rsid w:val="7C844AF2"/>
    <w:rsid w:val="7C917001"/>
    <w:rsid w:val="7C935E88"/>
    <w:rsid w:val="7C9FD0DC"/>
    <w:rsid w:val="7CAB31D0"/>
    <w:rsid w:val="7CBC3FE2"/>
    <w:rsid w:val="7CBC6B51"/>
    <w:rsid w:val="7CC9BC02"/>
    <w:rsid w:val="7CCAFF0E"/>
    <w:rsid w:val="7CDB5246"/>
    <w:rsid w:val="7CDB8EB9"/>
    <w:rsid w:val="7CF55B14"/>
    <w:rsid w:val="7D1502C1"/>
    <w:rsid w:val="7D345252"/>
    <w:rsid w:val="7D4FF589"/>
    <w:rsid w:val="7DA73AEF"/>
    <w:rsid w:val="7DB17B90"/>
    <w:rsid w:val="7DB70F03"/>
    <w:rsid w:val="7DBFBD62"/>
    <w:rsid w:val="7DC24E92"/>
    <w:rsid w:val="7DC3C5BD"/>
    <w:rsid w:val="7DDDC120"/>
    <w:rsid w:val="7DDFF376"/>
    <w:rsid w:val="7DF3CA30"/>
    <w:rsid w:val="7DF4C083"/>
    <w:rsid w:val="7E024746"/>
    <w:rsid w:val="7E024C00"/>
    <w:rsid w:val="7E06CC1B"/>
    <w:rsid w:val="7E436C33"/>
    <w:rsid w:val="7E54FE3A"/>
    <w:rsid w:val="7E583BB2"/>
    <w:rsid w:val="7E600F50"/>
    <w:rsid w:val="7E643454"/>
    <w:rsid w:val="7E72EBB2"/>
    <w:rsid w:val="7E82BA71"/>
    <w:rsid w:val="7E86246A"/>
    <w:rsid w:val="7E91EAAD"/>
    <w:rsid w:val="7EA8398E"/>
    <w:rsid w:val="7F083472"/>
    <w:rsid w:val="7F0DFD3A"/>
    <w:rsid w:val="7F158BA9"/>
    <w:rsid w:val="7F201397"/>
    <w:rsid w:val="7F299700"/>
    <w:rsid w:val="7F3B69B2"/>
    <w:rsid w:val="7F576EFE"/>
    <w:rsid w:val="7F5E82DE"/>
    <w:rsid w:val="7F6BB1CC"/>
    <w:rsid w:val="7FD31D79"/>
    <w:rsid w:val="7FEFF1A6"/>
    <w:rsid w:val="7F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FE287D"/>
  <w15:chartTrackingRefBased/>
  <w15:docId w15:val="{C50284B7-CBE6-4C1A-87F9-DC1E3221F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qFormat/>
    <w:rsid w:val="00572A77"/>
    <w:pPr>
      <w:keepNext/>
      <w:pageBreakBefore/>
      <w:numPr>
        <w:numId w:val="10"/>
      </w:numPr>
      <w:tabs>
        <w:tab w:val="clear" w:pos="851"/>
      </w:tabs>
      <w:spacing w:before="240" w:after="24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2A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61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F45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75B"/>
  </w:style>
  <w:style w:type="paragraph" w:styleId="Header">
    <w:name w:val="header"/>
    <w:basedOn w:val="Normal"/>
    <w:link w:val="HeaderChar"/>
    <w:uiPriority w:val="99"/>
    <w:unhideWhenUsed/>
    <w:rsid w:val="00A117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175B"/>
  </w:style>
  <w:style w:type="paragraph" w:styleId="CommentText">
    <w:name w:val="annotation text"/>
    <w:basedOn w:val="Normal"/>
    <w:link w:val="CommentTextChar"/>
    <w:uiPriority w:val="99"/>
    <w:unhideWhenUsed/>
    <w:rsid w:val="00A117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175B"/>
    <w:rPr>
      <w:sz w:val="20"/>
      <w:szCs w:val="20"/>
    </w:rPr>
  </w:style>
  <w:style w:type="character" w:styleId="PageNumber">
    <w:name w:val="page number"/>
    <w:basedOn w:val="DefaultParagraphFont"/>
    <w:rsid w:val="00A1175B"/>
  </w:style>
  <w:style w:type="character" w:styleId="CommentReference">
    <w:name w:val="annotation reference"/>
    <w:rsid w:val="00A1175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494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21077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10774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2255A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1488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EA0506"/>
    <w:rPr>
      <w:b/>
      <w:bCs/>
    </w:rPr>
  </w:style>
  <w:style w:type="paragraph" w:styleId="ListParagraph">
    <w:name w:val="List Paragraph"/>
    <w:aliases w:val="Numbered list,Dot pt,No Spacing1,List Paragraph1,List Paragraph Char Char Char,Indicator Text,Numbered Para 1,Bullet Points,MAIN CONTENT,List Paragraph12,Bullet Style,F5 List Paragraph,OBC Bullet,List Paragraph11,L,2"/>
    <w:basedOn w:val="Normal"/>
    <w:link w:val="ListParagraphChar"/>
    <w:uiPriority w:val="34"/>
    <w:qFormat/>
    <w:rsid w:val="00F166B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72A77"/>
    <w:rPr>
      <w:rFonts w:ascii="Times New Roman" w:eastAsia="Times New Roman" w:hAnsi="Times New Roman" w:cs="Times New Roman"/>
      <w:b/>
      <w:sz w:val="28"/>
      <w:szCs w:val="24"/>
    </w:rPr>
  </w:style>
  <w:style w:type="paragraph" w:styleId="BodyText">
    <w:name w:val="Body Text"/>
    <w:basedOn w:val="Normal"/>
    <w:link w:val="BodyTextChar"/>
    <w:rsid w:val="00572A77"/>
    <w:pPr>
      <w:spacing w:after="24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572A77"/>
    <w:rPr>
      <w:rFonts w:ascii="Times New Roman" w:eastAsia="Times New Roman" w:hAnsi="Times New Roman" w:cs="Times New Roman"/>
      <w:szCs w:val="24"/>
    </w:rPr>
  </w:style>
  <w:style w:type="paragraph" w:styleId="ListNumber4">
    <w:name w:val="List Number 4"/>
    <w:basedOn w:val="Normal"/>
    <w:rsid w:val="00572A77"/>
    <w:pPr>
      <w:numPr>
        <w:numId w:val="11"/>
      </w:numPr>
      <w:tabs>
        <w:tab w:val="num" w:pos="851"/>
      </w:tabs>
      <w:spacing w:after="240" w:line="240" w:lineRule="auto"/>
      <w:ind w:left="851" w:hanging="851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2A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F45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ListParagraphChar">
    <w:name w:val="List Paragraph Char"/>
    <w:aliases w:val="Numbered list Char,Dot pt Char,No Spacing1 Char,List Paragraph1 Char,List Paragraph Char Char Char Char,Indicator Text Char,Numbered Para 1 Char,Bullet Points Char,MAIN CONTENT Char,List Paragraph12 Char,Bullet Style Char,L Char"/>
    <w:link w:val="ListParagraph"/>
    <w:uiPriority w:val="34"/>
    <w:locked/>
    <w:rsid w:val="008463CF"/>
  </w:style>
  <w:style w:type="character" w:customStyle="1" w:styleId="Heading3Char">
    <w:name w:val="Heading 3 Char"/>
    <w:basedOn w:val="DefaultParagraphFont"/>
    <w:link w:val="Heading3"/>
    <w:uiPriority w:val="9"/>
    <w:semiHidden/>
    <w:rsid w:val="00B461B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DA2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306D8D"/>
    <w:rPr>
      <w:rFonts w:ascii="Segoe UI" w:hAnsi="Segoe UI" w:cs="Segoe UI" w:hint="default"/>
      <w:sz w:val="18"/>
      <w:szCs w:val="18"/>
      <w:shd w:val="clear" w:color="auto" w:fill="FFFFFF"/>
    </w:rPr>
  </w:style>
  <w:style w:type="paragraph" w:styleId="TOCHeading">
    <w:name w:val="TOC Heading"/>
    <w:basedOn w:val="Heading1"/>
    <w:next w:val="Normal"/>
    <w:uiPriority w:val="39"/>
    <w:unhideWhenUsed/>
    <w:qFormat/>
    <w:rsid w:val="009A0A08"/>
    <w:pPr>
      <w:keepLines/>
      <w:pageBreakBefore w:val="0"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928F1A-85D6-4625-8767-DF993FB2EAF0}">
  <ds:schemaRefs>
    <ds:schemaRef ds:uri="http://schemas.microsoft.com/office/2006/metadata/properties"/>
    <ds:schemaRef ds:uri="http://schemas.microsoft.com/office/infopath/2007/PartnerControls"/>
    <ds:schemaRef ds:uri="97b6fe81-1556-4112-94ca-31043ca39b71"/>
    <ds:schemaRef ds:uri="f71abe4e-f5ff-49cd-8eff-5f4949acc510"/>
    <ds:schemaRef ds:uri="cadce026-d35b-4a62-a2ee-1436bb44fb55"/>
  </ds:schemaRefs>
</ds:datastoreItem>
</file>

<file path=customXml/itemProps2.xml><?xml version="1.0" encoding="utf-8"?>
<ds:datastoreItem xmlns:ds="http://schemas.openxmlformats.org/officeDocument/2006/customXml" ds:itemID="{CE072DD7-D53E-4861-A281-13476435B2B0}"/>
</file>

<file path=customXml/itemProps3.xml><?xml version="1.0" encoding="utf-8"?>
<ds:datastoreItem xmlns:ds="http://schemas.openxmlformats.org/officeDocument/2006/customXml" ds:itemID="{5E3F235B-DBAA-4813-8964-7C86DC7F45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2484</Words>
  <Characters>14162</Characters>
  <Application>Microsoft Office Word</Application>
  <DocSecurity>8</DocSecurity>
  <Lines>118</Lines>
  <Paragraphs>33</Paragraphs>
  <ScaleCrop>false</ScaleCrop>
  <Company/>
  <LinksUpToDate>false</LinksUpToDate>
  <CharactersWithSpaces>16613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CUSC Section 16 CMP376 V1.0 27 November 2023</dc:title>
  <dc:subject/>
  <dc:creator>Lizzie Timmins (NESO)</dc:creator>
  <cp:keywords/>
  <dc:description/>
  <cp:lastModifiedBy>Lizzie Timmins (NESO)</cp:lastModifiedBy>
  <cp:revision>20</cp:revision>
  <dcterms:created xsi:type="dcterms:W3CDTF">2024-11-05T11:58:00Z</dcterms:created>
  <dcterms:modified xsi:type="dcterms:W3CDTF">2024-11-05T16:03:00Z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0x010100095E1BDC5029614ABF43223A464FD248</vt:lpwstr>
  </property>
  <property fmtid="{D5CDD505-2E9C-101B-9397-08002B2CF9AE}" pid="4" name="TaxCatchAll">
    <vt:lpwstr/>
  </property>
  <property fmtid="{D5CDD505-2E9C-101B-9397-08002B2CF9AE}" pid="5" name="lcf76f155ced4ddcb4097134ff3c332f">
    <vt:lpwstr/>
  </property>
  <property fmtid="{D5CDD505-2E9C-101B-9397-08002B2CF9AE}" pid="6" name="MSIP_Label_019c027e-33b7-45fc-a572-8ffa5d09ec36_Enabled">
    <vt:lpwstr>true</vt:lpwstr>
  </property>
  <property fmtid="{D5CDD505-2E9C-101B-9397-08002B2CF9AE}" pid="7" name="MSIP_Label_019c027e-33b7-45fc-a572-8ffa5d09ec36_SetDate">
    <vt:lpwstr>2024-09-13T15:03:34Z</vt:lpwstr>
  </property>
  <property fmtid="{D5CDD505-2E9C-101B-9397-08002B2CF9AE}" pid="8" name="MSIP_Label_019c027e-33b7-45fc-a572-8ffa5d09ec36_Method">
    <vt:lpwstr>Standard</vt:lpwstr>
  </property>
  <property fmtid="{D5CDD505-2E9C-101B-9397-08002B2CF9AE}" pid="9" name="MSIP_Label_019c027e-33b7-45fc-a572-8ffa5d09ec36_Name">
    <vt:lpwstr>Internal Use</vt:lpwstr>
  </property>
  <property fmtid="{D5CDD505-2E9C-101B-9397-08002B2CF9AE}" pid="10" name="MSIP_Label_019c027e-33b7-45fc-a572-8ffa5d09ec36_SiteId">
    <vt:lpwstr>031a09bc-a2bf-44df-888e-4e09355b7a24</vt:lpwstr>
  </property>
  <property fmtid="{D5CDD505-2E9C-101B-9397-08002B2CF9AE}" pid="11" name="MSIP_Label_019c027e-33b7-45fc-a572-8ffa5d09ec36_ActionId">
    <vt:lpwstr>c24cd29a-1f37-4e31-a0da-3191539b50ca</vt:lpwstr>
  </property>
  <property fmtid="{D5CDD505-2E9C-101B-9397-08002B2CF9AE}" pid="12" name="MSIP_Label_019c027e-33b7-45fc-a572-8ffa5d09ec36_ContentBits">
    <vt:lpwstr>2</vt:lpwstr>
  </property>
  <property fmtid="{D5CDD505-2E9C-101B-9397-08002B2CF9AE}" pid="13" name="MSIP_Label_4bbdab50-b622-4a89-b2f3-2dc9b27fe77a_Enabled">
    <vt:lpwstr>true</vt:lpwstr>
  </property>
  <property fmtid="{D5CDD505-2E9C-101B-9397-08002B2CF9AE}" pid="14" name="MSIP_Label_4bbdab50-b622-4a89-b2f3-2dc9b27fe77a_SetDate">
    <vt:lpwstr>2024-10-18T10:33:38Z</vt:lpwstr>
  </property>
  <property fmtid="{D5CDD505-2E9C-101B-9397-08002B2CF9AE}" pid="15" name="MSIP_Label_4bbdab50-b622-4a89-b2f3-2dc9b27fe77a_Method">
    <vt:lpwstr>Privileged</vt:lpwstr>
  </property>
  <property fmtid="{D5CDD505-2E9C-101B-9397-08002B2CF9AE}" pid="16" name="MSIP_Label_4bbdab50-b622-4a89-b2f3-2dc9b27fe77a_Name">
    <vt:lpwstr>4bbdab50-b622-4a89-b2f3-2dc9b27fe77a</vt:lpwstr>
  </property>
  <property fmtid="{D5CDD505-2E9C-101B-9397-08002B2CF9AE}" pid="17" name="MSIP_Label_4bbdab50-b622-4a89-b2f3-2dc9b27fe77a_SiteId">
    <vt:lpwstr>953b0f83-1ce6-45c3-82c9-1d847e372339</vt:lpwstr>
  </property>
  <property fmtid="{D5CDD505-2E9C-101B-9397-08002B2CF9AE}" pid="18" name="MSIP_Label_4bbdab50-b622-4a89-b2f3-2dc9b27fe77a_ActionId">
    <vt:lpwstr>9dfdab9a-f810-45a7-b1e8-a94bd71d9b9a</vt:lpwstr>
  </property>
  <property fmtid="{D5CDD505-2E9C-101B-9397-08002B2CF9AE}" pid="19" name="MSIP_Label_4bbdab50-b622-4a89-b2f3-2dc9b27fe77a_ContentBits">
    <vt:lpwstr>0</vt:lpwstr>
  </property>
  <property fmtid="{D5CDD505-2E9C-101B-9397-08002B2CF9AE}" pid="20" name="xd_Prog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_ExtendedDescription">
    <vt:lpwstr/>
  </property>
  <property fmtid="{D5CDD505-2E9C-101B-9397-08002B2CF9AE}" pid="24" name="TriggerFlowInfo">
    <vt:lpwstr/>
  </property>
  <property fmtid="{D5CDD505-2E9C-101B-9397-08002B2CF9AE}" pid="25" name="xd_Signature">
    <vt:bool>false</vt:bool>
  </property>
</Properties>
</file>